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678A5" w14:textId="77777777" w:rsidR="0012134A" w:rsidRPr="008E2DDD" w:rsidRDefault="00AE5529" w:rsidP="0012134A">
      <w:pPr>
        <w:tabs>
          <w:tab w:val="left" w:pos="0"/>
        </w:tabs>
        <w:autoSpaceDE w:val="0"/>
        <w:autoSpaceDN w:val="0"/>
        <w:adjustRightInd w:val="0"/>
        <w:spacing w:before="120" w:after="120"/>
        <w:outlineLvl w:val="1"/>
        <w:rPr>
          <w:rFonts w:ascii="Times New Roman" w:hAnsi="Times New Roman"/>
          <w:b/>
          <w:sz w:val="24"/>
          <w:szCs w:val="24"/>
          <w:u w:val="single"/>
        </w:rPr>
      </w:pPr>
      <w:bookmarkStart w:id="0" w:name="_Toc441819205"/>
      <w:bookmarkStart w:id="1" w:name="_Toc441819797"/>
      <w:bookmarkStart w:id="2" w:name="_Toc441819833"/>
      <w:bookmarkStart w:id="3" w:name="_Toc441819869"/>
      <w:bookmarkStart w:id="4" w:name="_Toc443548050"/>
      <w:r w:rsidRPr="00AE5529">
        <w:rPr>
          <w:rFonts w:ascii="Times New Roman" w:hAnsi="Times New Roman"/>
          <w:b/>
          <w:sz w:val="24"/>
          <w:szCs w:val="24"/>
          <w:u w:val="single"/>
        </w:rPr>
        <w:t>Załącznik 17.</w:t>
      </w:r>
      <w:r w:rsidR="00092691">
        <w:rPr>
          <w:rFonts w:ascii="Times New Roman" w:hAnsi="Times New Roman"/>
          <w:b/>
          <w:sz w:val="24"/>
          <w:szCs w:val="24"/>
          <w:u w:val="single"/>
        </w:rPr>
        <w:t>4</w:t>
      </w:r>
      <w:r w:rsidRPr="00AE5529">
        <w:rPr>
          <w:rFonts w:ascii="Times New Roman" w:hAnsi="Times New Roman"/>
          <w:b/>
          <w:sz w:val="24"/>
          <w:szCs w:val="24"/>
          <w:u w:val="single"/>
        </w:rPr>
        <w:t>-</w:t>
      </w:r>
      <w:r w:rsidR="00092691">
        <w:rPr>
          <w:rFonts w:ascii="Times New Roman" w:hAnsi="Times New Roman"/>
          <w:b/>
          <w:sz w:val="24"/>
          <w:szCs w:val="24"/>
          <w:u w:val="single"/>
        </w:rPr>
        <w:t>4</w:t>
      </w:r>
    </w:p>
    <w:p w14:paraId="7A9F3DC3" w14:textId="77777777" w:rsidR="0012134A" w:rsidRPr="008E2DDD" w:rsidRDefault="00AE5529" w:rsidP="0012134A">
      <w:pPr>
        <w:tabs>
          <w:tab w:val="left" w:pos="0"/>
        </w:tabs>
        <w:autoSpaceDE w:val="0"/>
        <w:autoSpaceDN w:val="0"/>
        <w:adjustRightInd w:val="0"/>
        <w:spacing w:before="120" w:after="120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AE5529">
        <w:rPr>
          <w:rFonts w:ascii="Times New Roman" w:hAnsi="Times New Roman"/>
          <w:b/>
          <w:sz w:val="24"/>
          <w:szCs w:val="24"/>
          <w:u w:val="single"/>
        </w:rPr>
        <w:t xml:space="preserve">Wzór Informacji pokontrolnej z kontroli </w:t>
      </w:r>
      <w:r w:rsidR="00646207">
        <w:rPr>
          <w:rFonts w:ascii="Times New Roman" w:hAnsi="Times New Roman"/>
          <w:b/>
          <w:sz w:val="24"/>
          <w:szCs w:val="24"/>
          <w:u w:val="single"/>
        </w:rPr>
        <w:t>doraźnej</w:t>
      </w:r>
    </w:p>
    <w:tbl>
      <w:tblPr>
        <w:tblpPr w:leftFromText="141" w:rightFromText="141" w:vertAnchor="text" w:horzAnchor="margin" w:tblpY="57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12134A" w:rsidRPr="008E2DDD" w14:paraId="549007A4" w14:textId="77777777" w:rsidTr="00646207">
        <w:tc>
          <w:tcPr>
            <w:tcW w:w="4077" w:type="dxa"/>
            <w:shd w:val="clear" w:color="auto" w:fill="D9D9D9"/>
          </w:tcPr>
          <w:p w14:paraId="4A11614B" w14:textId="77777777" w:rsidR="0012134A" w:rsidRPr="008E2DDD" w:rsidRDefault="00AE5529" w:rsidP="00934092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Znak sprawy</w:t>
            </w:r>
          </w:p>
          <w:p w14:paraId="17CE530A" w14:textId="77777777" w:rsidR="0012134A" w:rsidRPr="008E2DDD" w:rsidRDefault="0012134A" w:rsidP="00934092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61546379" w14:textId="77777777" w:rsidR="0012134A" w:rsidRPr="008E2DDD" w:rsidRDefault="0012134A" w:rsidP="00934092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7D7905AD" w14:textId="77777777" w:rsidR="0012134A" w:rsidRPr="008E2DDD" w:rsidRDefault="00AE5529" w:rsidP="009340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  <w:t>INFORMACJA POKONTROLNA NR:</w:t>
            </w:r>
            <w:r w:rsidRPr="00AE55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shd w:val="clear" w:color="auto" w:fill="D9D9D9"/>
          </w:tcPr>
          <w:p w14:paraId="26DBAD31" w14:textId="77777777" w:rsidR="0012134A" w:rsidRPr="008E2DDD" w:rsidRDefault="00AE5529" w:rsidP="009340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/>
                <w:sz w:val="24"/>
                <w:szCs w:val="24"/>
              </w:rPr>
              <w:t xml:space="preserve">Nr kolejny/nabór/nr </w:t>
            </w:r>
            <w:proofErr w:type="spellStart"/>
            <w:r w:rsidRPr="00AE5529">
              <w:rPr>
                <w:rFonts w:ascii="Times New Roman" w:hAnsi="Times New Roman"/>
                <w:b/>
                <w:sz w:val="24"/>
                <w:szCs w:val="24"/>
              </w:rPr>
              <w:t>Działania,Poddziałania</w:t>
            </w:r>
            <w:proofErr w:type="spellEnd"/>
            <w:r w:rsidRPr="00AE5529">
              <w:rPr>
                <w:rFonts w:ascii="Times New Roman" w:hAnsi="Times New Roman"/>
                <w:b/>
                <w:sz w:val="24"/>
                <w:szCs w:val="24"/>
              </w:rPr>
              <w:t>/RPO WK-P/rok</w:t>
            </w:r>
          </w:p>
        </w:tc>
      </w:tr>
    </w:tbl>
    <w:p w14:paraId="34820C6D" w14:textId="77777777" w:rsidR="0012134A" w:rsidRPr="008E2DDD" w:rsidRDefault="0012134A" w:rsidP="0012134A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000"/>
        <w:gridCol w:w="2290"/>
        <w:gridCol w:w="2772"/>
      </w:tblGrid>
      <w:tr w:rsidR="0012134A" w:rsidRPr="008E2DDD" w14:paraId="06DD0DFB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7002" w14:textId="77777777" w:rsidR="00AE5529" w:rsidRPr="00AE5529" w:rsidRDefault="00AE5529" w:rsidP="00AE5529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jc w:val="both"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Podstawa prawna przeprowadzenia kontroli:</w:t>
            </w:r>
          </w:p>
          <w:p w14:paraId="768D08B1" w14:textId="77777777" w:rsidR="00AE5529" w:rsidRPr="00AE5529" w:rsidRDefault="00AE5529" w:rsidP="00AE55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9353D5" w14:textId="77777777" w:rsidR="00AE5529" w:rsidRPr="00AE5529" w:rsidRDefault="00AE5529" w:rsidP="00AE55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03CAA6" w14:textId="77777777" w:rsidR="00AE5529" w:rsidRPr="00AE5529" w:rsidRDefault="00AE5529" w:rsidP="00AE5529">
            <w:pPr>
              <w:tabs>
                <w:tab w:val="left" w:pos="145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22BF3" w14:textId="12D0EAA0" w:rsidR="00AE5529" w:rsidRPr="00AE5529" w:rsidRDefault="00AE5529" w:rsidP="00AE55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§ … Umowy nr RPKP……. z dnia ….. w związku z art. 23 ust. 1 ustawy z dnia 11 lipca 2014 r</w:t>
            </w:r>
            <w:r w:rsidRPr="00AE5529">
              <w:rPr>
                <w:rStyle w:val="h2"/>
                <w:rFonts w:ascii="Times New Roman" w:hAnsi="Times New Roman"/>
                <w:sz w:val="24"/>
                <w:szCs w:val="24"/>
              </w:rPr>
              <w:t>. o zasadach realizacji programów w zakresie polityki spójności finansowanych w perspektywie finansowej 2014 –2020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90B" w:rsidRPr="00714127">
              <w:rPr>
                <w:rStyle w:val="h2"/>
                <w:rFonts w:ascii="Times New Roman" w:hAnsi="Times New Roman"/>
                <w:sz w:val="24"/>
                <w:szCs w:val="24"/>
              </w:rPr>
              <w:t>(</w:t>
            </w:r>
            <w:r w:rsidR="0025635A">
              <w:rPr>
                <w:rStyle w:val="h2"/>
                <w:rFonts w:ascii="Times New Roman" w:hAnsi="Times New Roman"/>
                <w:sz w:val="24"/>
                <w:szCs w:val="24"/>
              </w:rPr>
              <w:t xml:space="preserve">Dz.U. z </w:t>
            </w:r>
            <w:ins w:id="5" w:author="Anna Melerska" w:date="2020-12-07T10:44:00Z">
              <w:r w:rsidR="006119EE">
                <w:rPr>
                  <w:rStyle w:val="h2"/>
                  <w:rFonts w:ascii="Times New Roman" w:hAnsi="Times New Roman"/>
                  <w:sz w:val="24"/>
                  <w:szCs w:val="24"/>
                </w:rPr>
                <w:t>…</w:t>
              </w:r>
            </w:ins>
            <w:del w:id="6" w:author="Anna Melerska" w:date="2020-12-07T10:44:00Z">
              <w:r w:rsidR="0025635A" w:rsidDel="006119EE">
                <w:rPr>
                  <w:rStyle w:val="h2"/>
                  <w:rFonts w:ascii="Times New Roman" w:hAnsi="Times New Roman"/>
                  <w:sz w:val="24"/>
                  <w:szCs w:val="24"/>
                </w:rPr>
                <w:delText>2020 r.</w:delText>
              </w:r>
            </w:del>
            <w:r w:rsidR="0025635A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poz.</w:t>
            </w:r>
            <w:ins w:id="7" w:author="Anna Melerska" w:date="2020-12-07T10:44:00Z">
              <w:r w:rsidR="006119EE">
                <w:rPr>
                  <w:rStyle w:val="h2"/>
                  <w:rFonts w:ascii="Times New Roman" w:hAnsi="Times New Roman"/>
                  <w:sz w:val="24"/>
                  <w:szCs w:val="24"/>
                </w:rPr>
                <w:t xml:space="preserve"> …</w:t>
              </w:r>
            </w:ins>
            <w:del w:id="8" w:author="Anna Melerska" w:date="2020-12-07T10:44:00Z">
              <w:r w:rsidR="0025635A" w:rsidDel="006119EE">
                <w:rPr>
                  <w:rStyle w:val="h2"/>
                  <w:rFonts w:ascii="Times New Roman" w:hAnsi="Times New Roman"/>
                  <w:sz w:val="24"/>
                  <w:szCs w:val="24"/>
                </w:rPr>
                <w:delText>818</w:delText>
              </w:r>
            </w:del>
            <w:r w:rsidR="0064590B" w:rsidRPr="00FA5C95">
              <w:rPr>
                <w:rStyle w:val="h2"/>
                <w:rFonts w:ascii="Times New Roman" w:hAnsi="Times New Roman"/>
                <w:sz w:val="24"/>
                <w:szCs w:val="24"/>
              </w:rPr>
              <w:t>)</w:t>
            </w:r>
            <w:r w:rsidR="00782784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>oraz</w:t>
            </w:r>
            <w:r w:rsidR="00596792">
              <w:rPr>
                <w:rFonts w:ascii="Times New Roman" w:hAnsi="Times New Roman"/>
                <w:sz w:val="24"/>
                <w:szCs w:val="24"/>
              </w:rPr>
              <w:t xml:space="preserve"> w związku z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792">
              <w:rPr>
                <w:rFonts w:ascii="Times New Roman" w:hAnsi="Times New Roman"/>
                <w:sz w:val="24"/>
                <w:szCs w:val="24"/>
              </w:rPr>
              <w:t xml:space="preserve">§ 4 ust.1 pkt 5 Porozumienia nr RR-V-Z.041.8.2015 w sprawie realizacji Regionalnego Programu Operacyjnego Województwa Kujawsko-Pomorskiego na lata 2014-2020 zawartego 15 kwietnia 2015 r. (z późn. zm.) pomiędzy Województwem Kujawsko-Pomorskim – Instytucją Zarządzającą RPO WK-P, a Wojewódzkim Urzędem Pracy </w:t>
            </w:r>
            <w:r w:rsidR="006D35D5">
              <w:rPr>
                <w:rFonts w:ascii="Times New Roman" w:hAnsi="Times New Roman"/>
                <w:sz w:val="24"/>
                <w:szCs w:val="24"/>
              </w:rPr>
              <w:t xml:space="preserve">w Toruniu </w:t>
            </w:r>
            <w:r w:rsidR="00596792">
              <w:rPr>
                <w:rFonts w:ascii="Times New Roman" w:hAnsi="Times New Roman"/>
                <w:sz w:val="24"/>
                <w:szCs w:val="24"/>
              </w:rPr>
              <w:t>-</w:t>
            </w:r>
            <w:r w:rsidR="006D35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792">
              <w:rPr>
                <w:rFonts w:ascii="Times New Roman" w:hAnsi="Times New Roman"/>
                <w:sz w:val="24"/>
                <w:szCs w:val="24"/>
              </w:rPr>
              <w:t xml:space="preserve">Instytucją Pośredniczącą </w:t>
            </w:r>
          </w:p>
        </w:tc>
      </w:tr>
      <w:tr w:rsidR="0012134A" w:rsidRPr="008E2DDD" w14:paraId="2F785376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FDAB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 xml:space="preserve">Nazwa jednostki kontrolującej: 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7EC2" w14:textId="77777777" w:rsidR="0012134A" w:rsidRPr="008E2DDD" w:rsidRDefault="00AE5529" w:rsidP="00934092">
            <w:pPr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Wojewódzki Urząd Pracy w Toruniu</w:t>
            </w:r>
          </w:p>
          <w:p w14:paraId="7070B90E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2C0" w:rsidRPr="008E2DDD" w14:paraId="2340310A" w14:textId="5DCDC1E2" w:rsidTr="000B5A30">
        <w:trPr>
          <w:trHeight w:val="375"/>
        </w:trPr>
        <w:tc>
          <w:tcPr>
            <w:tcW w:w="4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695A2" w14:textId="77777777" w:rsidR="003742C0" w:rsidRPr="008E2DDD" w:rsidRDefault="003742C0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Osoby uczestniczące w kontroli ze strony jednostki kontrolującej: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47316F" w14:textId="77777777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93E13B" w14:textId="3A680DAC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Kierownik zespołu kontrolującego</w:t>
            </w:r>
          </w:p>
        </w:tc>
      </w:tr>
      <w:tr w:rsidR="003742C0" w:rsidRPr="008E2DDD" w14:paraId="664AD820" w14:textId="77777777" w:rsidTr="001F386E">
        <w:trPr>
          <w:trHeight w:val="345"/>
        </w:trPr>
        <w:tc>
          <w:tcPr>
            <w:tcW w:w="40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130D50" w14:textId="77777777" w:rsidR="003742C0" w:rsidRPr="00AE5529" w:rsidRDefault="003742C0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F2A315" w14:textId="77777777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67418E" w14:textId="08614E4E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3742C0" w:rsidRPr="008E2DDD" w14:paraId="6F3A1D77" w14:textId="77777777" w:rsidTr="000B5A30">
        <w:trPr>
          <w:trHeight w:val="210"/>
        </w:trPr>
        <w:tc>
          <w:tcPr>
            <w:tcW w:w="4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CD9B" w14:textId="77777777" w:rsidR="003742C0" w:rsidRPr="00AE5529" w:rsidRDefault="003742C0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047E3D" w14:textId="77777777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6BB636" w14:textId="2DB92400" w:rsidR="003742C0" w:rsidRPr="008E2DDD" w:rsidRDefault="003742C0" w:rsidP="009340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12134A" w:rsidRPr="008E2DDD" w14:paraId="41A8370F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0B92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  <w:p w14:paraId="2D16DB8F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Termin kontroli:</w:t>
            </w:r>
          </w:p>
          <w:p w14:paraId="60F1D464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DD932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3216F9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4C1F4441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03CD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 xml:space="preserve">Rodzaj kontroli (na zakończenie realizacji </w:t>
            </w:r>
            <w:r w:rsidRPr="00AE5529">
              <w:rPr>
                <w:b/>
                <w:sz w:val="24"/>
              </w:rPr>
              <w:lastRenderedPageBreak/>
              <w:t>projektu/po zakończeniu realizacji projektu/trwałości/w trakcie realizacji projektu/wizyta monitoringowa):</w:t>
            </w:r>
          </w:p>
          <w:p w14:paraId="717FC901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1D2E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28226F94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4395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Tryb kontroli (kontrola planowa/doraźna):</w:t>
            </w:r>
          </w:p>
          <w:p w14:paraId="614FA064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006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3E7D79B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3EA8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Nazwa jednostki kontrolowanej:</w:t>
            </w:r>
          </w:p>
          <w:p w14:paraId="65B38E38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D65B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233CFE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0E5655B9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72E8C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Adres jednostki kontrolowanej i miejsca przeprowadzenia czynności kontrolnych:</w:t>
            </w:r>
          </w:p>
          <w:p w14:paraId="55D19783" w14:textId="77777777" w:rsidR="0012134A" w:rsidRPr="008E2DDD" w:rsidRDefault="00AE5529" w:rsidP="00934092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5095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37D65E24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5BC6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Nazwa i numer kontrolowanego: projektu:</w:t>
            </w:r>
          </w:p>
          <w:p w14:paraId="64846BEE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81B9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74D18B4D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4CF1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Numer Działania/Poddziałania:</w:t>
            </w:r>
          </w:p>
          <w:p w14:paraId="5F22866D" w14:textId="77777777" w:rsidR="0012134A" w:rsidRPr="008E2DDD" w:rsidRDefault="0012134A" w:rsidP="00934092">
            <w:pPr>
              <w:pStyle w:val="Akapitzlist"/>
              <w:spacing w:line="276" w:lineRule="auto"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EB5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797B81A3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A097A" w14:textId="77777777" w:rsidR="0012134A" w:rsidRPr="008E2DDD" w:rsidRDefault="00203D77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Wartość projektu</w:t>
            </w:r>
            <w:r>
              <w:rPr>
                <w:b/>
                <w:sz w:val="24"/>
              </w:rPr>
              <w:t xml:space="preserve"> i sposób jego rozliczania( kwoty ryczałtowe/ stawki jednostkowe, rzeczywiście poniesione wydatki)</w:t>
            </w:r>
            <w:r w:rsidRPr="00AE5529">
              <w:rPr>
                <w:b/>
                <w:sz w:val="24"/>
              </w:rPr>
              <w:t>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5494" w14:textId="77777777" w:rsidR="0012134A" w:rsidRPr="008E2DDD" w:rsidRDefault="0012134A" w:rsidP="00934092">
            <w:pPr>
              <w:pStyle w:val="Akapitzlist"/>
              <w:spacing w:line="276" w:lineRule="auto"/>
              <w:rPr>
                <w:sz w:val="24"/>
              </w:rPr>
            </w:pPr>
          </w:p>
        </w:tc>
      </w:tr>
      <w:tr w:rsidR="0012134A" w:rsidRPr="008E2DDD" w14:paraId="58C64287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93C2F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Numery kontrolowanych wniosków o płatność: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9530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0AB19D36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2B0E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Wartość wydatków zatwierdzonych do dnia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9526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ABEA328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E241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Zakres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B5F3" w14:textId="77777777" w:rsidR="00203D77" w:rsidRDefault="00646207" w:rsidP="00203D77">
            <w:pPr>
              <w:spacing w:before="120" w:after="100" w:afterAutospacing="1"/>
              <w:jc w:val="both"/>
              <w:rPr>
                <w:b/>
              </w:rPr>
            </w:pPr>
            <w:r w:rsidRPr="00E0393A">
              <w:rPr>
                <w:rFonts w:ascii="Times New Roman" w:hAnsi="Times New Roman"/>
                <w:sz w:val="24"/>
                <w:szCs w:val="24"/>
              </w:rPr>
              <w:t>(</w:t>
            </w:r>
            <w:r w:rsidRPr="00E0393A">
              <w:rPr>
                <w:rFonts w:ascii="Times New Roman" w:hAnsi="Times New Roman"/>
                <w:i/>
                <w:sz w:val="24"/>
                <w:szCs w:val="24"/>
              </w:rPr>
              <w:t>maksymalny zakres kontroli, który w zależności od stopnia zaawansowania projektu lub wobec faktu przeprowadzania kolejnej kontroli może być węższy, zakres wynikający z konieczności przeprowadzenia kontroli doraźnej</w:t>
            </w:r>
            <w:r w:rsidRPr="00E0393A">
              <w:rPr>
                <w:rFonts w:ascii="Times New Roman" w:hAnsi="Times New Roman"/>
                <w:sz w:val="24"/>
                <w:szCs w:val="24"/>
              </w:rPr>
              <w:t>):</w:t>
            </w:r>
            <w:r w:rsidR="00203D77">
              <w:rPr>
                <w:b/>
              </w:rPr>
              <w:t xml:space="preserve"> </w:t>
            </w:r>
          </w:p>
          <w:p w14:paraId="3B1CF90E" w14:textId="77777777" w:rsidR="00203D77" w:rsidRPr="00E21ACF" w:rsidRDefault="00203D77" w:rsidP="00203D77">
            <w:p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</w:rPr>
              <w:t>w</w:t>
            </w:r>
            <w:r w:rsidRPr="00EF1AB6">
              <w:rPr>
                <w:b/>
              </w:rPr>
              <w:t xml:space="preserve"> przypadku wydatków rzeczywiście poniesionych</w:t>
            </w:r>
            <w:r>
              <w:t>:</w:t>
            </w:r>
          </w:p>
          <w:p w14:paraId="618B5664" w14:textId="77777777" w:rsidR="0012134A" w:rsidRPr="00646207" w:rsidRDefault="00AE5529" w:rsidP="00646207">
            <w:pPr>
              <w:pStyle w:val="Akapitzlist"/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sz w:val="24"/>
              </w:rPr>
            </w:pPr>
            <w:r w:rsidRPr="00646207">
              <w:rPr>
                <w:sz w:val="24"/>
              </w:rPr>
              <w:t xml:space="preserve">Zgodność danych przekazywanych we wniosku o płatność w części dotyczącej </w:t>
            </w:r>
            <w:r w:rsidRPr="00646207">
              <w:rPr>
                <w:sz w:val="24"/>
              </w:rPr>
              <w:lastRenderedPageBreak/>
              <w:t xml:space="preserve">postępu rzeczowego oraz postępu finansowego z dokumentacją dotyczącą realizacji projektu dostępną w siedzibie beneficjenta </w:t>
            </w:r>
          </w:p>
          <w:p w14:paraId="397E1F08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Sposób rekrutacji oraz kwalifikowalność uczestników projektu.</w:t>
            </w:r>
          </w:p>
          <w:p w14:paraId="3679548B" w14:textId="28262D63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 xml:space="preserve">Sposób przetwarzania danych osobowych uczestników projektu zgodnie z </w:t>
            </w:r>
            <w:r w:rsidR="00D0362A">
              <w:rPr>
                <w:rFonts w:ascii="Times New Roman" w:hAnsi="Times New Roman"/>
                <w:sz w:val="24"/>
                <w:szCs w:val="24"/>
              </w:rPr>
              <w:t xml:space="preserve">Rozporządzeniem Parlamentu Europejskiego i Rady (UE) Nr 2016/679 z dnia 27.04.2016 r. w sprawie ochrony osób w związku z przetwarzaniem danych osobowych i w sprawie swobodnego przepływu takich danych oraz uchylenia dyrektywy 95/46/WE i 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ustawą z dnia </w:t>
            </w:r>
            <w:r w:rsidR="00D0362A">
              <w:rPr>
                <w:rFonts w:ascii="Times New Roman" w:hAnsi="Times New Roman"/>
                <w:sz w:val="24"/>
                <w:szCs w:val="24"/>
              </w:rPr>
              <w:t>10.05.2018 r.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 o ochronie danych osobowych.</w:t>
            </w:r>
          </w:p>
          <w:p w14:paraId="67AD1BC8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Zarządzanie projektem i kwalifikowalność wydatków dotyczących personelu projektu</w:t>
            </w:r>
          </w:p>
          <w:p w14:paraId="770FA5D7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 xml:space="preserve">Prawidłowość rozliczeń finansowych </w:t>
            </w:r>
          </w:p>
          <w:p w14:paraId="500A1A3F" w14:textId="2E5BBC89" w:rsidR="0012134A" w:rsidRPr="008E2DDD" w:rsidDel="00412210" w:rsidRDefault="00AE5529" w:rsidP="00412210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del w:id="9" w:author="Karolina Idryjan" w:date="2021-03-11T12:28:00Z"/>
                <w:rFonts w:ascii="Times New Roman" w:hAnsi="Times New Roman"/>
                <w:sz w:val="24"/>
                <w:szCs w:val="24"/>
              </w:rPr>
            </w:pPr>
            <w:bookmarkStart w:id="10" w:name="_GoBack"/>
            <w:r w:rsidRPr="00AE5529">
              <w:rPr>
                <w:rFonts w:ascii="Times New Roman" w:hAnsi="Times New Roman"/>
                <w:sz w:val="24"/>
                <w:szCs w:val="24"/>
              </w:rPr>
              <w:t xml:space="preserve">Poprawność udzielania zamówień </w:t>
            </w:r>
            <w:ins w:id="11" w:author="Karolina Idryjan" w:date="2021-03-11T12:28:00Z">
              <w:r w:rsidR="00412210">
                <w:rPr>
                  <w:rFonts w:ascii="Times New Roman" w:hAnsi="Times New Roman"/>
                  <w:sz w:val="24"/>
                  <w:szCs w:val="24"/>
                </w:rPr>
                <w:t>zgodnie z umow</w:t>
              </w:r>
            </w:ins>
            <w:ins w:id="12" w:author="Karolina Idryjan" w:date="2021-03-11T12:29:00Z">
              <w:r w:rsidR="00412210">
                <w:rPr>
                  <w:rFonts w:ascii="Times New Roman" w:hAnsi="Times New Roman"/>
                  <w:sz w:val="24"/>
                  <w:szCs w:val="24"/>
                </w:rPr>
                <w:t>ą o dofinansowanie.</w:t>
              </w:r>
            </w:ins>
            <w:del w:id="13" w:author="Karolina Idryjan" w:date="2021-03-11T12:28:00Z">
              <w:r w:rsidRPr="00AE5529" w:rsidDel="00412210">
                <w:rPr>
                  <w:rFonts w:ascii="Times New Roman" w:hAnsi="Times New Roman"/>
                  <w:sz w:val="24"/>
                  <w:szCs w:val="24"/>
                </w:rPr>
                <w:delText>publicznych, tj. prawidłowość stosowania ustawy z dnia 29 stycznia 2004 r. Prawo zamówień publicznych oraz przepisów prawa unijnego.</w:delText>
              </w:r>
            </w:del>
          </w:p>
          <w:p w14:paraId="2E9DC6D8" w14:textId="5A99C580" w:rsidR="0012134A" w:rsidRPr="008E2DDD" w:rsidDel="00412210" w:rsidRDefault="00AE5529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del w:id="14" w:author="Karolina Idryjan" w:date="2021-03-11T12:28:00Z"/>
                <w:rFonts w:ascii="Times New Roman" w:hAnsi="Times New Roman"/>
                <w:sz w:val="24"/>
                <w:szCs w:val="24"/>
              </w:rPr>
            </w:pPr>
            <w:del w:id="15" w:author="Karolina Idryjan" w:date="2021-03-11T12:28:00Z">
              <w:r w:rsidRPr="00AE5529" w:rsidDel="00412210">
                <w:rPr>
                  <w:rFonts w:ascii="Times New Roman" w:hAnsi="Times New Roman"/>
                  <w:sz w:val="24"/>
                  <w:szCs w:val="24"/>
                </w:rPr>
                <w:delText>Poprawność stosowania zasady konkurencyjności.</w:delText>
              </w:r>
            </w:del>
          </w:p>
          <w:p w14:paraId="75E20BC8" w14:textId="51F2E28D" w:rsidR="0012134A" w:rsidRPr="008E2DDD" w:rsidRDefault="00AE5529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del w:id="16" w:author="Karolina Idryjan" w:date="2021-03-11T12:28:00Z">
              <w:r w:rsidRPr="00AE5529" w:rsidDel="00412210">
                <w:rPr>
                  <w:rFonts w:ascii="Times New Roman" w:hAnsi="Times New Roman"/>
                  <w:sz w:val="24"/>
                  <w:szCs w:val="24"/>
                </w:rPr>
                <w:delText>Poprawność udokumentowania rozeznania rynku w przypadku wydatków, do których nie mają zastosowania zapisy ustawy PZP i zasady konkurencyjności.</w:delText>
              </w:r>
            </w:del>
            <w:bookmarkEnd w:id="10"/>
          </w:p>
          <w:p w14:paraId="7BEAE426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Poprawność udzielania pomocy publicznej/pomocy de minimis.</w:t>
            </w:r>
          </w:p>
          <w:p w14:paraId="7D3F869A" w14:textId="77777777" w:rsidR="0012134A" w:rsidRPr="008E2DDD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Prawidłowość realizacji działań informacyjno – promocyjnych.</w:t>
            </w:r>
          </w:p>
          <w:p w14:paraId="091BCB71" w14:textId="77777777" w:rsidR="0012134A" w:rsidRDefault="00AE5529" w:rsidP="0012134A">
            <w:pPr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lastRenderedPageBreak/>
              <w:t>Zapewnienie właściwej ścieżki audytu oraz sposób prowadzenia i archiwizacji dokumentacji projektu.</w:t>
            </w:r>
          </w:p>
          <w:p w14:paraId="0A586D85" w14:textId="51ADE205" w:rsidR="007B4FF4" w:rsidRDefault="00596792" w:rsidP="007B4FF4">
            <w:pPr>
              <w:pStyle w:val="Akapitzlist"/>
              <w:numPr>
                <w:ilvl w:val="0"/>
                <w:numId w:val="20"/>
              </w:numPr>
              <w:spacing w:before="120" w:after="100" w:afterAutospacing="1"/>
              <w:jc w:val="both"/>
              <w:rPr>
                <w:sz w:val="24"/>
                <w:szCs w:val="20"/>
              </w:rPr>
            </w:pPr>
            <w:r>
              <w:rPr>
                <w:sz w:val="24"/>
              </w:rPr>
              <w:t xml:space="preserve">Poprawność stosowania zasad dotyczących partnerstwa. </w:t>
            </w:r>
          </w:p>
          <w:p w14:paraId="7D6E3505" w14:textId="77777777" w:rsidR="00203D77" w:rsidRPr="00EF1AB6" w:rsidRDefault="00203D77" w:rsidP="00203D77">
            <w:pPr>
              <w:rPr>
                <w:rFonts w:ascii="Times New Roman" w:eastAsia="Times New Roman" w:hAnsi="Times New Roman"/>
                <w:b/>
              </w:rPr>
            </w:pPr>
            <w:r w:rsidRPr="00EF1AB6">
              <w:rPr>
                <w:rFonts w:ascii="Times New Roman" w:eastAsia="Times New Roman" w:hAnsi="Times New Roman"/>
                <w:b/>
              </w:rPr>
              <w:t>w przypadku metod uproszczonych:</w:t>
            </w:r>
          </w:p>
          <w:p w14:paraId="07F4F961" w14:textId="77777777" w:rsidR="00203D77" w:rsidRPr="00EF1AB6" w:rsidRDefault="00203D77" w:rsidP="00203D77">
            <w:pPr>
              <w:pStyle w:val="Akapitzlist"/>
              <w:numPr>
                <w:ilvl w:val="0"/>
                <w:numId w:val="23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EF1AB6">
              <w:rPr>
                <w:b/>
                <w:sz w:val="22"/>
                <w:szCs w:val="22"/>
              </w:rPr>
              <w:t>woty ryczałtowe:</w:t>
            </w:r>
          </w:p>
          <w:p w14:paraId="5C0FBBC1" w14:textId="77777777" w:rsidR="00203D77" w:rsidRPr="00EF1AB6" w:rsidRDefault="00203D77" w:rsidP="00203D77">
            <w:pPr>
              <w:pStyle w:val="Akapitzlist"/>
              <w:numPr>
                <w:ilvl w:val="0"/>
                <w:numId w:val="25"/>
              </w:numPr>
              <w:spacing w:before="120" w:after="100" w:afterAutospacing="1" w:line="276" w:lineRule="auto"/>
              <w:jc w:val="both"/>
              <w:rPr>
                <w:sz w:val="22"/>
                <w:szCs w:val="22"/>
              </w:rPr>
            </w:pPr>
            <w:r w:rsidRPr="00EF1AB6">
              <w:rPr>
                <w:sz w:val="22"/>
                <w:szCs w:val="22"/>
              </w:rPr>
              <w:t>zgodności rzeczowej realizacji projektu,</w:t>
            </w:r>
            <w:r>
              <w:rPr>
                <w:sz w:val="22"/>
                <w:szCs w:val="22"/>
              </w:rPr>
              <w:t xml:space="preserve"> w tym weryfikacji stopnia wykonania działań oraz osiągnięcia wskaźników realizacji celów szczegółowych </w:t>
            </w:r>
            <w:r w:rsidR="00D65F4A">
              <w:rPr>
                <w:sz w:val="22"/>
                <w:szCs w:val="22"/>
              </w:rPr>
              <w:t>RPO WK-P</w:t>
            </w:r>
            <w:r>
              <w:rPr>
                <w:sz w:val="22"/>
                <w:szCs w:val="22"/>
              </w:rPr>
              <w:t>, zgodnie z warunkami określonymi w umowie oraz we wniosku o dofinansowanie projektu,</w:t>
            </w:r>
          </w:p>
          <w:p w14:paraId="62A2B9D2" w14:textId="77777777" w:rsidR="00203D77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prawidłowości realizacji polityk horyzontalnych w tym równości szans i niedyskryminacji i równości szans płci,</w:t>
            </w:r>
          </w:p>
          <w:p w14:paraId="17BF9DE9" w14:textId="77777777" w:rsidR="00203D77" w:rsidRPr="00EF1AB6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 w:rsidRPr="00EF1AB6">
              <w:rPr>
                <w:rFonts w:ascii="Times New Roman" w:hAnsi="Times New Roman"/>
              </w:rPr>
              <w:t xml:space="preserve">kwalifikowalności uczestników i </w:t>
            </w:r>
            <w:r>
              <w:rPr>
                <w:rFonts w:ascii="Times New Roman" w:hAnsi="Times New Roman"/>
              </w:rPr>
              <w:t xml:space="preserve">prawidłowości przetwarzania </w:t>
            </w:r>
            <w:r w:rsidRPr="00EF1AB6">
              <w:rPr>
                <w:rFonts w:ascii="Times New Roman" w:hAnsi="Times New Roman"/>
              </w:rPr>
              <w:t>dan</w:t>
            </w:r>
            <w:r>
              <w:rPr>
                <w:rFonts w:ascii="Times New Roman" w:hAnsi="Times New Roman"/>
              </w:rPr>
              <w:t>ych</w:t>
            </w:r>
            <w:r w:rsidRPr="00EF1AB6">
              <w:rPr>
                <w:rFonts w:ascii="Times New Roman" w:hAnsi="Times New Roman"/>
              </w:rPr>
              <w:t xml:space="preserve"> osobow</w:t>
            </w:r>
            <w:r>
              <w:rPr>
                <w:rFonts w:ascii="Times New Roman" w:hAnsi="Times New Roman"/>
              </w:rPr>
              <w:t>ych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2D19A759" w14:textId="77777777" w:rsidR="00203D77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prawidłowości rozliczeń finansowych, z wyłączeniem weryfikacji faktycznego ponoszenia wydatków, </w:t>
            </w:r>
          </w:p>
          <w:p w14:paraId="4C35C18C" w14:textId="77777777" w:rsidR="00203D77" w:rsidRPr="00EF1AB6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kwalifikowalności personelu projektu – wyłącznie w zakresie spełnienia obowiązku wynikającego z pkt. 7 podrozdziału 6.15 </w:t>
            </w:r>
            <w:r w:rsidRPr="007E76E2">
              <w:rPr>
                <w:rFonts w:ascii="Times New Roman" w:hAnsi="Times New Roman"/>
                <w:i/>
              </w:rPr>
              <w:t>Wytycznych w zakresie kwalifikowalności wydatków w ramach Europejskiego Funduszu Rozwoju Regionalnego, Europejskiego Funduszu Społecznego oraz Funduszu Spójności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454EE4E3" w14:textId="77777777" w:rsidR="00203D77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prawidłowości realizacji działań informacyjno-promocyjnych,</w:t>
            </w:r>
          </w:p>
          <w:p w14:paraId="7EAFA7CF" w14:textId="77777777" w:rsidR="00203D77" w:rsidRDefault="00203D77" w:rsidP="00203D77">
            <w:pPr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rFonts w:ascii="Times New Roman" w:hAnsi="Times New Roman"/>
              </w:rPr>
            </w:pPr>
            <w:r w:rsidRPr="00EF1AB6">
              <w:rPr>
                <w:rFonts w:ascii="Times New Roman" w:hAnsi="Times New Roman"/>
              </w:rPr>
              <w:t>archiwizacji dokumentacji</w:t>
            </w:r>
            <w:r>
              <w:rPr>
                <w:rFonts w:ascii="Times New Roman" w:hAnsi="Times New Roman"/>
              </w:rPr>
              <w:t xml:space="preserve"> i zapewnienia ścieżki audytu</w:t>
            </w:r>
            <w:r w:rsidRPr="00EF1AB6">
              <w:rPr>
                <w:rFonts w:ascii="Times New Roman" w:hAnsi="Times New Roman"/>
              </w:rPr>
              <w:t>,</w:t>
            </w:r>
          </w:p>
          <w:p w14:paraId="33C5BE1D" w14:textId="15D926ED" w:rsidR="00DC21FC" w:rsidRDefault="00596792">
            <w:pPr>
              <w:pStyle w:val="Akapitzlist"/>
              <w:numPr>
                <w:ilvl w:val="0"/>
                <w:numId w:val="25"/>
              </w:numPr>
              <w:spacing w:before="120" w:after="100" w:afterAutospacing="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poprawności stosowania zasad dotyczących partnerstwa. </w:t>
            </w:r>
          </w:p>
          <w:p w14:paraId="441B3993" w14:textId="77777777" w:rsidR="007B4FF4" w:rsidRDefault="00203D77" w:rsidP="007B4FF4">
            <w:pPr>
              <w:pStyle w:val="Akapitzlist"/>
              <w:numPr>
                <w:ilvl w:val="0"/>
                <w:numId w:val="23"/>
              </w:numPr>
              <w:ind w:hanging="3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Pr="00EF1AB6">
              <w:rPr>
                <w:b/>
                <w:sz w:val="22"/>
                <w:szCs w:val="22"/>
              </w:rPr>
              <w:t>tawki jednostkowe:</w:t>
            </w:r>
          </w:p>
          <w:p w14:paraId="637C8A7A" w14:textId="77777777" w:rsidR="007B4FF4" w:rsidRDefault="007B4FF4" w:rsidP="007B4FF4">
            <w:pPr>
              <w:ind w:left="720"/>
              <w:jc w:val="both"/>
              <w:rPr>
                <w:b/>
              </w:rPr>
            </w:pPr>
          </w:p>
          <w:p w14:paraId="3BD94E80" w14:textId="77777777" w:rsidR="00DC21FC" w:rsidRPr="00D0362A" w:rsidRDefault="00EB1F5A">
            <w:pPr>
              <w:pStyle w:val="Akapitzlist"/>
              <w:numPr>
                <w:ilvl w:val="0"/>
                <w:numId w:val="28"/>
              </w:numPr>
              <w:jc w:val="both"/>
              <w:rPr>
                <w:b/>
                <w:sz w:val="22"/>
                <w:szCs w:val="22"/>
              </w:rPr>
            </w:pPr>
            <w:r w:rsidRPr="001A4A01">
              <w:rPr>
                <w:sz w:val="22"/>
                <w:szCs w:val="22"/>
              </w:rPr>
              <w:t>zgodności rzeczowej realizacji projektu,</w:t>
            </w:r>
          </w:p>
          <w:p w14:paraId="1AA558B9" w14:textId="77777777" w:rsidR="00DC21FC" w:rsidRPr="001A4A01" w:rsidRDefault="00EB1F5A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1A4A01">
              <w:rPr>
                <w:sz w:val="22"/>
                <w:szCs w:val="22"/>
              </w:rPr>
              <w:lastRenderedPageBreak/>
              <w:t>kwalifikowalności uczestników projektu i danych osobowych,</w:t>
            </w:r>
          </w:p>
          <w:p w14:paraId="54496AFA" w14:textId="428B3F00" w:rsidR="00DC21FC" w:rsidRPr="001A4A01" w:rsidRDefault="00596792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poprawności stosowania </w:t>
            </w:r>
            <w:r w:rsidR="00EB1F5A" w:rsidRPr="001A4A01">
              <w:rPr>
                <w:sz w:val="22"/>
                <w:szCs w:val="22"/>
              </w:rPr>
              <w:t>stawek jednostkowych,</w:t>
            </w:r>
          </w:p>
          <w:p w14:paraId="1F99D463" w14:textId="77777777" w:rsidR="00DC21FC" w:rsidRPr="001A4A01" w:rsidRDefault="00EB1F5A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1A4A01">
              <w:rPr>
                <w:sz w:val="22"/>
                <w:szCs w:val="22"/>
              </w:rPr>
              <w:t>ścieżki audytu i archiwizacji dokumentacji,</w:t>
            </w:r>
          </w:p>
          <w:p w14:paraId="6B758C17" w14:textId="77777777" w:rsidR="00DC21FC" w:rsidRPr="001A4A01" w:rsidRDefault="00EB1F5A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</w:rPr>
            </w:pPr>
            <w:r w:rsidRPr="001A4A01">
              <w:rPr>
                <w:sz w:val="22"/>
                <w:szCs w:val="22"/>
              </w:rPr>
              <w:t>działań promocyjno-informacyjnych,</w:t>
            </w:r>
          </w:p>
          <w:p w14:paraId="178C3C0E" w14:textId="46B715C2" w:rsidR="007B4FF4" w:rsidRPr="00D0362A" w:rsidRDefault="00596792" w:rsidP="007B4FF4">
            <w:pPr>
              <w:pStyle w:val="Akapitzlist"/>
              <w:numPr>
                <w:ilvl w:val="0"/>
                <w:numId w:val="28"/>
              </w:numPr>
              <w:spacing w:before="120" w:after="100" w:afterAutospacing="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poprawności stosowania zasad dotyczących  partnerstwa. </w:t>
            </w:r>
          </w:p>
          <w:p w14:paraId="79E89590" w14:textId="77777777" w:rsidR="00203D77" w:rsidRPr="008E2DDD" w:rsidRDefault="00203D77" w:rsidP="008A1FBA">
            <w:pPr>
              <w:spacing w:before="120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45296DE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1A76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lastRenderedPageBreak/>
              <w:t>Informacje na temat sposobu wyboru dokumentów do kontroli: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EE0B" w14:textId="77777777" w:rsidR="0012134A" w:rsidRPr="008E2DDD" w:rsidRDefault="00AE5529" w:rsidP="00934092">
            <w:pPr>
              <w:pStyle w:val="Tekstpodstawowy31"/>
              <w:spacing w:before="120" w:after="100" w:afterAutospacing="1" w:line="276" w:lineRule="auto"/>
              <w:rPr>
                <w:bCs/>
                <w:i/>
                <w:sz w:val="24"/>
                <w:szCs w:val="24"/>
              </w:rPr>
            </w:pPr>
            <w:r w:rsidRPr="00AE5529">
              <w:rPr>
                <w:i/>
                <w:sz w:val="24"/>
                <w:szCs w:val="24"/>
              </w:rPr>
              <w:t>Należy opisać metodykę doboru próby dokumentacji w poszczególnych zakresach tematycznych oraz podać wielkość próby skontrolowanych dokumentów w przypadku każdego kontrolowanego obszaru. W szczególności należy:</w:t>
            </w:r>
          </w:p>
          <w:p w14:paraId="6A05F948" w14:textId="77777777" w:rsidR="0012134A" w:rsidRPr="008E2DDD" w:rsidRDefault="00AE5529" w:rsidP="00934092">
            <w:pPr>
              <w:spacing w:before="120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AE5529">
              <w:rPr>
                <w:rFonts w:ascii="Times New Roman" w:hAnsi="Times New Roman"/>
                <w:i/>
                <w:sz w:val="24"/>
                <w:szCs w:val="24"/>
              </w:rPr>
              <w:t xml:space="preserve">- opisać metodykę doboru próby dokumentacji badającej kwalifikowalność uczestników projektu oraz podać wielkość próby (procentową i liczbową) </w:t>
            </w:r>
            <w:r w:rsidRPr="00AE5529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w stosunku do ogółu uczestników projektu, </w:t>
            </w:r>
          </w:p>
          <w:p w14:paraId="02391E78" w14:textId="77777777" w:rsidR="0012134A" w:rsidRPr="008E2DDD" w:rsidRDefault="00AE5529" w:rsidP="009340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529">
              <w:rPr>
                <w:rFonts w:ascii="Times New Roman" w:hAnsi="Times New Roman"/>
                <w:i/>
                <w:sz w:val="24"/>
                <w:szCs w:val="24"/>
              </w:rPr>
              <w:t>- opisać metodykę doboru próby dokumentacji finansowej oraz podać wielkość próby (procentową</w:t>
            </w:r>
            <w:r w:rsidRPr="00AE5529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 i liczbową) w stosunku do wielkości wydatków zadeklarowanych/zatwierdzonych do dnia kontroli;</w:t>
            </w:r>
          </w:p>
        </w:tc>
      </w:tr>
      <w:tr w:rsidR="0012134A" w:rsidRPr="008E2DDD" w14:paraId="7A7F6DC1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2A21C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Termin realizacji projektu</w:t>
            </w:r>
          </w:p>
          <w:p w14:paraId="7BC1E662" w14:textId="77777777" w:rsidR="0012134A" w:rsidRPr="008E2DDD" w:rsidRDefault="0012134A" w:rsidP="00934092">
            <w:pPr>
              <w:pStyle w:val="Akapitzlist"/>
              <w:autoSpaceDE/>
              <w:spacing w:line="276" w:lineRule="auto"/>
              <w:ind w:left="720"/>
              <w:contextualSpacing/>
              <w:rPr>
                <w:b/>
                <w:sz w:val="24"/>
              </w:rPr>
            </w:pP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321D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5B237842" w14:textId="77777777" w:rsidTr="00934092"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A2828C" w14:textId="77777777" w:rsidR="0012134A" w:rsidRPr="008E2DDD" w:rsidRDefault="00AE5529" w:rsidP="0012134A">
            <w:pPr>
              <w:pStyle w:val="Akapitzlist"/>
              <w:numPr>
                <w:ilvl w:val="0"/>
                <w:numId w:val="1"/>
              </w:numPr>
              <w:tabs>
                <w:tab w:val="clear" w:pos="720"/>
                <w:tab w:val="num" w:pos="786"/>
              </w:tabs>
              <w:autoSpaceDE/>
              <w:autoSpaceDN/>
              <w:spacing w:line="276" w:lineRule="auto"/>
              <w:ind w:left="786"/>
              <w:contextualSpacing/>
              <w:rPr>
                <w:b/>
                <w:sz w:val="24"/>
              </w:rPr>
            </w:pPr>
            <w:r w:rsidRPr="00AE5529">
              <w:rPr>
                <w:b/>
                <w:sz w:val="24"/>
              </w:rPr>
              <w:t>Data sporządzenia informacji pokontrolnej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EB08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C95A75" w14:textId="77777777" w:rsidR="0012134A" w:rsidRPr="008E2DDD" w:rsidRDefault="0012134A" w:rsidP="0012134A">
      <w:pPr>
        <w:pStyle w:val="Akapitzlist"/>
        <w:spacing w:line="276" w:lineRule="auto"/>
        <w:ind w:left="360"/>
        <w:rPr>
          <w:b/>
          <w:sz w:val="24"/>
        </w:rPr>
      </w:pPr>
    </w:p>
    <w:p w14:paraId="19A03C95" w14:textId="77777777" w:rsidR="0012134A" w:rsidRDefault="00AE5529" w:rsidP="0012134A">
      <w:pPr>
        <w:pStyle w:val="Akapitzlist"/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/>
        <w:rPr>
          <w:b/>
          <w:sz w:val="24"/>
        </w:rPr>
      </w:pPr>
      <w:r w:rsidRPr="00AE5529">
        <w:rPr>
          <w:b/>
          <w:sz w:val="24"/>
        </w:rPr>
        <w:t>Ustalenia kontroli:</w:t>
      </w:r>
    </w:p>
    <w:p w14:paraId="2CD9186F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before="120" w:after="100" w:afterAutospacing="1"/>
        <w:jc w:val="both"/>
        <w:rPr>
          <w:b/>
          <w:sz w:val="24"/>
        </w:rPr>
      </w:pPr>
      <w:r w:rsidRPr="00AE5529">
        <w:rPr>
          <w:b/>
          <w:sz w:val="24"/>
        </w:rPr>
        <w:t>Stwierdzone uchybienia/nieprawidłowości</w:t>
      </w:r>
    </w:p>
    <w:p w14:paraId="1F8B2FF8" w14:textId="77777777" w:rsidR="0012134A" w:rsidRPr="008E2DDD" w:rsidRDefault="0012134A" w:rsidP="0012134A">
      <w:pPr>
        <w:spacing w:before="120" w:after="100" w:afterAutospacing="1"/>
        <w:ind w:left="36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9BC082C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before="120" w:after="100" w:afterAutospacing="1" w:line="276" w:lineRule="auto"/>
        <w:ind w:left="786"/>
        <w:jc w:val="both"/>
        <w:rPr>
          <w:b/>
          <w:sz w:val="24"/>
        </w:rPr>
      </w:pPr>
      <w:r w:rsidRPr="00AE5529">
        <w:rPr>
          <w:b/>
          <w:sz w:val="24"/>
        </w:rPr>
        <w:t>Stwierdzone podejrzenia oszustw finansowych lub działania o charakterze korupcyjnym:</w:t>
      </w:r>
    </w:p>
    <w:p w14:paraId="7D9259F8" w14:textId="77777777" w:rsidR="0012134A" w:rsidRPr="00646207" w:rsidRDefault="0012134A" w:rsidP="00646207">
      <w:pPr>
        <w:spacing w:before="120" w:after="100" w:afterAutospacing="1"/>
        <w:jc w:val="both"/>
        <w:rPr>
          <w:b/>
          <w:sz w:val="24"/>
        </w:rPr>
      </w:pPr>
    </w:p>
    <w:p w14:paraId="72928510" w14:textId="77777777" w:rsidR="00AE5529" w:rsidRPr="00AE5529" w:rsidRDefault="00AE5529" w:rsidP="00AE5529">
      <w:pPr>
        <w:pStyle w:val="Akapitzlist"/>
        <w:numPr>
          <w:ilvl w:val="0"/>
          <w:numId w:val="1"/>
        </w:numPr>
        <w:autoSpaceDE/>
        <w:autoSpaceDN/>
        <w:spacing w:line="276" w:lineRule="auto"/>
        <w:ind w:left="786"/>
        <w:contextualSpacing/>
        <w:rPr>
          <w:b/>
          <w:sz w:val="24"/>
        </w:rPr>
      </w:pPr>
      <w:r w:rsidRPr="00AE5529">
        <w:rPr>
          <w:b/>
          <w:sz w:val="24"/>
        </w:rPr>
        <w:lastRenderedPageBreak/>
        <w:t>Kategorie oceny projektu:</w:t>
      </w:r>
    </w:p>
    <w:p w14:paraId="7A07AE52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1 – projekt jest realizowany prawidłowo, ewentualnie potrzebne są niewielkie usprawnienia,</w:t>
      </w:r>
    </w:p>
    <w:p w14:paraId="13B77534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2 – projekt jest realizowany co do zasady w sposób poprawny, ale występują uchybienia i potrzebne są usprawnienia,</w:t>
      </w:r>
    </w:p>
    <w:p w14:paraId="001817A6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3 – projekt jest realizowany tylko częściowo poprawnie, występują istotne uchybienia (w tym skutkujące wydatkami niekwalifikowanymi), potrzebne są znaczne usprawnienia/wdrożenie planu naprawczego oraz w przypadku kontroli systemowej – istnieje możliwość nałożenia sankcji wynikających z porozumienia,</w:t>
      </w:r>
    </w:p>
    <w:p w14:paraId="374FE0EB" w14:textId="77777777" w:rsidR="0012134A" w:rsidRPr="008E2DDD" w:rsidRDefault="00AE5529" w:rsidP="0012134A">
      <w:pPr>
        <w:pStyle w:val="Akapitzlist"/>
        <w:spacing w:line="276" w:lineRule="auto"/>
        <w:ind w:left="0"/>
        <w:jc w:val="both"/>
        <w:rPr>
          <w:sz w:val="24"/>
        </w:rPr>
      </w:pPr>
      <w:r w:rsidRPr="00AE5529">
        <w:rPr>
          <w:sz w:val="24"/>
        </w:rPr>
        <w:t>Kategoria nr 4 – projekt jest realizowany nieprawidłowo, co powoduje konieczność nałożenia sankcji wynikających z porozumienia i/lub nałożenia sankcji wynikających z porozumienia i/lub nałożenia korekty ryczałtowej (kontrola systemowa)/ rozwiązania umowy o dofinansowanie projektu (kontrola projektu).</w:t>
      </w:r>
    </w:p>
    <w:p w14:paraId="0E747842" w14:textId="77777777" w:rsidR="0012134A" w:rsidRPr="008E2DDD" w:rsidRDefault="0012134A" w:rsidP="0012134A">
      <w:pPr>
        <w:pStyle w:val="Akapitzlist"/>
        <w:spacing w:line="276" w:lineRule="auto"/>
        <w:ind w:left="0"/>
        <w:jc w:val="both"/>
        <w:rPr>
          <w:sz w:val="24"/>
        </w:rPr>
      </w:pPr>
    </w:p>
    <w:p w14:paraId="253637C5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line="276" w:lineRule="auto"/>
        <w:ind w:left="786"/>
        <w:jc w:val="both"/>
        <w:rPr>
          <w:b/>
          <w:sz w:val="24"/>
        </w:rPr>
      </w:pPr>
      <w:r w:rsidRPr="00AE5529">
        <w:rPr>
          <w:b/>
          <w:sz w:val="24"/>
        </w:rPr>
        <w:t>Ocena według kryteriów: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6121"/>
        <w:gridCol w:w="2269"/>
      </w:tblGrid>
      <w:tr w:rsidR="0012134A" w:rsidRPr="008E2DDD" w14:paraId="36E61A5C" w14:textId="77777777" w:rsidTr="00934092">
        <w:tc>
          <w:tcPr>
            <w:tcW w:w="675" w:type="dxa"/>
          </w:tcPr>
          <w:p w14:paraId="2C065875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6237" w:type="dxa"/>
          </w:tcPr>
          <w:p w14:paraId="0A7C5CD2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Kryteria:</w:t>
            </w:r>
          </w:p>
        </w:tc>
        <w:tc>
          <w:tcPr>
            <w:tcW w:w="2300" w:type="dxa"/>
          </w:tcPr>
          <w:p w14:paraId="60018F5F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Kategoria oceny:</w:t>
            </w:r>
          </w:p>
        </w:tc>
      </w:tr>
      <w:tr w:rsidR="0012134A" w:rsidRPr="008E2DDD" w14:paraId="28C41FF0" w14:textId="77777777" w:rsidTr="00934092">
        <w:tc>
          <w:tcPr>
            <w:tcW w:w="675" w:type="dxa"/>
          </w:tcPr>
          <w:p w14:paraId="348E1603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49EF3BB8" w14:textId="77777777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Zgodność rzeczowa realizacji projektu (stopień wykonania rezultatów/ produktów/ zadań) oraz sposób jego monitorowania</w:t>
            </w:r>
          </w:p>
        </w:tc>
        <w:tc>
          <w:tcPr>
            <w:tcW w:w="2300" w:type="dxa"/>
          </w:tcPr>
          <w:p w14:paraId="79D2D862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53DCFA8A" w14:textId="77777777" w:rsidTr="00934092">
        <w:tc>
          <w:tcPr>
            <w:tcW w:w="675" w:type="dxa"/>
          </w:tcPr>
          <w:p w14:paraId="070A093E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271134D7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>Zarządzanie projektem i personel projektu</w:t>
            </w:r>
          </w:p>
        </w:tc>
        <w:tc>
          <w:tcPr>
            <w:tcW w:w="2300" w:type="dxa"/>
          </w:tcPr>
          <w:p w14:paraId="5A24E11D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73A0B620" w14:textId="77777777" w:rsidTr="00934092">
        <w:tc>
          <w:tcPr>
            <w:tcW w:w="675" w:type="dxa"/>
          </w:tcPr>
          <w:p w14:paraId="5F845447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72A200F4" w14:textId="77777777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Kwalifikowalność uczestników (w tym jakość i kompletność danych uczestników)</w:t>
            </w:r>
          </w:p>
        </w:tc>
        <w:tc>
          <w:tcPr>
            <w:tcW w:w="2300" w:type="dxa"/>
          </w:tcPr>
          <w:p w14:paraId="4C0B96B0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230BC6EB" w14:textId="77777777" w:rsidTr="00934092">
        <w:tc>
          <w:tcPr>
            <w:tcW w:w="675" w:type="dxa"/>
          </w:tcPr>
          <w:p w14:paraId="7777E1CF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4D1EA986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>Rozliczenia finansowe</w:t>
            </w:r>
          </w:p>
        </w:tc>
        <w:tc>
          <w:tcPr>
            <w:tcW w:w="2300" w:type="dxa"/>
          </w:tcPr>
          <w:p w14:paraId="2C5A661A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6EC7C3EE" w14:textId="77777777" w:rsidTr="00934092">
        <w:tc>
          <w:tcPr>
            <w:tcW w:w="675" w:type="dxa"/>
          </w:tcPr>
          <w:p w14:paraId="15DAE630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09BD777D" w14:textId="78CA8E23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 xml:space="preserve">Zgodność realizacji projektu z przepisami i zasadami </w:t>
            </w:r>
            <w:r w:rsidR="00596792">
              <w:rPr>
                <w:bCs/>
                <w:sz w:val="24"/>
                <w:szCs w:val="24"/>
              </w:rPr>
              <w:t xml:space="preserve"> unijnymi </w:t>
            </w:r>
            <w:r w:rsidRPr="00AE5529">
              <w:rPr>
                <w:bCs/>
                <w:sz w:val="24"/>
                <w:szCs w:val="24"/>
              </w:rPr>
              <w:t>i krajowymi (w tym zamówienia publiczne)</w:t>
            </w:r>
          </w:p>
        </w:tc>
        <w:tc>
          <w:tcPr>
            <w:tcW w:w="2300" w:type="dxa"/>
          </w:tcPr>
          <w:p w14:paraId="449DA4CA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7A7B9FE8" w14:textId="77777777" w:rsidTr="00934092">
        <w:tc>
          <w:tcPr>
            <w:tcW w:w="675" w:type="dxa"/>
          </w:tcPr>
          <w:p w14:paraId="00B4668B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23CE9753" w14:textId="77777777" w:rsidR="0012134A" w:rsidRPr="008E2DDD" w:rsidRDefault="00AE5529" w:rsidP="00934092">
            <w:pPr>
              <w:pStyle w:val="Tekstpodstawowy31"/>
              <w:spacing w:before="120" w:line="276" w:lineRule="auto"/>
              <w:rPr>
                <w:bCs/>
                <w:sz w:val="24"/>
                <w:szCs w:val="24"/>
              </w:rPr>
            </w:pPr>
            <w:r w:rsidRPr="00AE5529">
              <w:rPr>
                <w:bCs/>
                <w:sz w:val="24"/>
                <w:szCs w:val="24"/>
              </w:rPr>
              <w:t>Działania informacyjno – promocyjne</w:t>
            </w:r>
          </w:p>
        </w:tc>
        <w:tc>
          <w:tcPr>
            <w:tcW w:w="2300" w:type="dxa"/>
          </w:tcPr>
          <w:p w14:paraId="479000CD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1A537F3D" w14:textId="77777777" w:rsidTr="00934092">
        <w:tc>
          <w:tcPr>
            <w:tcW w:w="675" w:type="dxa"/>
          </w:tcPr>
          <w:p w14:paraId="73B2914C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247D00EE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>Ścieżka audytu</w:t>
            </w:r>
          </w:p>
        </w:tc>
        <w:tc>
          <w:tcPr>
            <w:tcW w:w="2300" w:type="dxa"/>
          </w:tcPr>
          <w:p w14:paraId="6A9968B9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4A" w:rsidRPr="008E2DDD" w14:paraId="30F9CEB9" w14:textId="77777777" w:rsidTr="00934092">
        <w:tc>
          <w:tcPr>
            <w:tcW w:w="675" w:type="dxa"/>
          </w:tcPr>
          <w:p w14:paraId="10450E92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444CAE7C" w14:textId="77777777" w:rsidR="0012134A" w:rsidRPr="008E2DDD" w:rsidRDefault="00AE5529" w:rsidP="00934092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529">
              <w:rPr>
                <w:rFonts w:ascii="Times New Roman" w:hAnsi="Times New Roman"/>
                <w:bCs/>
                <w:sz w:val="24"/>
                <w:szCs w:val="24"/>
              </w:rPr>
              <w:t xml:space="preserve">Całościowa ocena realizacji projektu </w:t>
            </w:r>
          </w:p>
        </w:tc>
        <w:tc>
          <w:tcPr>
            <w:tcW w:w="2300" w:type="dxa"/>
          </w:tcPr>
          <w:p w14:paraId="4CCEB4C5" w14:textId="77777777" w:rsidR="0012134A" w:rsidRPr="008E2DDD" w:rsidRDefault="0012134A" w:rsidP="0093409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7C4AEC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0D533706" w14:textId="77777777" w:rsidR="00AE5529" w:rsidRPr="00AE5529" w:rsidRDefault="00AE5529" w:rsidP="00AE5529">
      <w:pPr>
        <w:pStyle w:val="Akapitzlist"/>
        <w:numPr>
          <w:ilvl w:val="0"/>
          <w:numId w:val="1"/>
        </w:numPr>
        <w:spacing w:line="276" w:lineRule="auto"/>
        <w:ind w:left="786"/>
        <w:jc w:val="both"/>
        <w:rPr>
          <w:b/>
          <w:sz w:val="24"/>
        </w:rPr>
      </w:pPr>
      <w:r w:rsidRPr="00AE5529">
        <w:rPr>
          <w:b/>
          <w:sz w:val="24"/>
        </w:rPr>
        <w:t>Pouczenie</w:t>
      </w:r>
    </w:p>
    <w:p w14:paraId="4C729B40" w14:textId="178F1D0E" w:rsidR="00AE5529" w:rsidRPr="00AE5529" w:rsidRDefault="00AE5529" w:rsidP="00AE5529">
      <w:pPr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Kierownikowi jednostki kontrolowanej </w:t>
      </w:r>
      <w:r w:rsidR="00596792">
        <w:rPr>
          <w:rFonts w:ascii="Times New Roman" w:hAnsi="Times New Roman"/>
          <w:sz w:val="24"/>
          <w:szCs w:val="24"/>
        </w:rPr>
        <w:t xml:space="preserve"> </w:t>
      </w:r>
      <w:r w:rsidRPr="00AE5529">
        <w:rPr>
          <w:rFonts w:ascii="Times New Roman" w:hAnsi="Times New Roman"/>
          <w:sz w:val="24"/>
          <w:szCs w:val="24"/>
        </w:rPr>
        <w:t xml:space="preserve">przysługuje możliwość wniesienia umotywowanych pisemnych zastrzeżeń do ustaleń zawartych w Informacji pokontrolnej i przekazanie ich do jednostki kontrolującej w terminie 14 dni kalendarzowych od dnia otrzymania lub w terminie przedłużonym zgodnie z art. 25 ust. 3 </w:t>
      </w:r>
      <w:r w:rsidR="00596792" w:rsidRPr="00AE5529">
        <w:rPr>
          <w:rFonts w:ascii="Times New Roman" w:hAnsi="Times New Roman"/>
          <w:sz w:val="24"/>
          <w:szCs w:val="24"/>
        </w:rPr>
        <w:t>ustawy z dnia 11 lipca 2014 r. o zasadach realizacji programów w zakresie polityki spójności finansowanych w perspektywie finansowej 2014-2020</w:t>
      </w:r>
      <w:r w:rsidR="00596792">
        <w:rPr>
          <w:rFonts w:ascii="Times New Roman" w:hAnsi="Times New Roman"/>
          <w:sz w:val="24"/>
          <w:szCs w:val="24"/>
        </w:rPr>
        <w:t xml:space="preserve"> (tzw. </w:t>
      </w:r>
      <w:r w:rsidRPr="00AE5529">
        <w:rPr>
          <w:rFonts w:ascii="Times New Roman" w:hAnsi="Times New Roman"/>
          <w:sz w:val="24"/>
          <w:szCs w:val="24"/>
        </w:rPr>
        <w:t>ustawy wdrożeniowej</w:t>
      </w:r>
      <w:r w:rsidR="00596792">
        <w:rPr>
          <w:rFonts w:ascii="Times New Roman" w:hAnsi="Times New Roman"/>
          <w:sz w:val="24"/>
          <w:szCs w:val="24"/>
        </w:rPr>
        <w:t>) (</w:t>
      </w:r>
      <w:r w:rsidR="0025635A">
        <w:rPr>
          <w:rStyle w:val="h2"/>
          <w:rFonts w:ascii="Times New Roman" w:hAnsi="Times New Roman"/>
          <w:sz w:val="24"/>
          <w:szCs w:val="24"/>
        </w:rPr>
        <w:t xml:space="preserve">Dz.U. z </w:t>
      </w:r>
      <w:ins w:id="17" w:author="Anna Melerska" w:date="2020-12-07T10:44:00Z">
        <w:r w:rsidR="006119EE">
          <w:rPr>
            <w:rStyle w:val="h2"/>
            <w:rFonts w:ascii="Times New Roman" w:hAnsi="Times New Roman"/>
            <w:sz w:val="24"/>
            <w:szCs w:val="24"/>
          </w:rPr>
          <w:t>…</w:t>
        </w:r>
      </w:ins>
      <w:del w:id="18" w:author="Anna Melerska" w:date="2020-12-07T10:44:00Z">
        <w:r w:rsidR="0025635A" w:rsidDel="006119EE">
          <w:rPr>
            <w:rStyle w:val="h2"/>
            <w:rFonts w:ascii="Times New Roman" w:hAnsi="Times New Roman"/>
            <w:sz w:val="24"/>
            <w:szCs w:val="24"/>
          </w:rPr>
          <w:delText>2020 r.</w:delText>
        </w:r>
      </w:del>
      <w:r w:rsidR="0025635A">
        <w:rPr>
          <w:rStyle w:val="h2"/>
          <w:rFonts w:ascii="Times New Roman" w:hAnsi="Times New Roman"/>
          <w:sz w:val="24"/>
          <w:szCs w:val="24"/>
        </w:rPr>
        <w:t xml:space="preserve"> poz.</w:t>
      </w:r>
      <w:ins w:id="19" w:author="Anna Melerska" w:date="2020-12-07T10:44:00Z">
        <w:r w:rsidR="006119EE">
          <w:rPr>
            <w:rStyle w:val="h2"/>
            <w:rFonts w:ascii="Times New Roman" w:hAnsi="Times New Roman"/>
            <w:sz w:val="24"/>
            <w:szCs w:val="24"/>
          </w:rPr>
          <w:t xml:space="preserve"> …</w:t>
        </w:r>
      </w:ins>
      <w:del w:id="20" w:author="Anna Melerska" w:date="2020-12-07T10:44:00Z">
        <w:r w:rsidR="0025635A" w:rsidDel="006119EE">
          <w:rPr>
            <w:rStyle w:val="h2"/>
            <w:rFonts w:ascii="Times New Roman" w:hAnsi="Times New Roman"/>
            <w:sz w:val="24"/>
            <w:szCs w:val="24"/>
          </w:rPr>
          <w:delText>818</w:delText>
        </w:r>
      </w:del>
      <w:r w:rsidR="00596792">
        <w:rPr>
          <w:rFonts w:ascii="Times New Roman" w:hAnsi="Times New Roman"/>
          <w:sz w:val="24"/>
          <w:szCs w:val="24"/>
        </w:rPr>
        <w:t>)</w:t>
      </w:r>
      <w:r w:rsidRPr="00AE5529">
        <w:rPr>
          <w:rFonts w:ascii="Times New Roman" w:hAnsi="Times New Roman"/>
          <w:sz w:val="24"/>
          <w:szCs w:val="24"/>
        </w:rPr>
        <w:t xml:space="preserve">. W przypadku przekroczenia przez jednostkę kontrolowaną terminu na zgłoszenie uwag do Informacji pokontrolnej </w:t>
      </w:r>
      <w:r w:rsidRPr="00AE5529">
        <w:rPr>
          <w:rFonts w:ascii="Times New Roman" w:hAnsi="Times New Roman"/>
          <w:sz w:val="24"/>
          <w:szCs w:val="24"/>
        </w:rPr>
        <w:lastRenderedPageBreak/>
        <w:t>jednostka kontrolująca nie rozpatruje zgłoszonych zastrzeżeń, a przekazana Informacja pokontrolna jest ostateczna, do której nie przysługuje odwołanie.</w:t>
      </w:r>
    </w:p>
    <w:p w14:paraId="63BAB752" w14:textId="77777777" w:rsidR="00AE5529" w:rsidRPr="00AE5529" w:rsidRDefault="00AE5529" w:rsidP="00AE5529">
      <w:pPr>
        <w:jc w:val="both"/>
        <w:rPr>
          <w:rFonts w:ascii="Times New Roman" w:hAnsi="Times New Roman"/>
          <w:iCs/>
          <w:sz w:val="24"/>
          <w:szCs w:val="24"/>
        </w:rPr>
      </w:pPr>
      <w:r w:rsidRPr="00AE5529">
        <w:rPr>
          <w:rFonts w:ascii="Times New Roman" w:hAnsi="Times New Roman"/>
          <w:iCs/>
          <w:sz w:val="24"/>
          <w:szCs w:val="24"/>
        </w:rPr>
        <w:t>(w przypadku przekazania pierwszej wersji dokumentu);</w:t>
      </w:r>
    </w:p>
    <w:p w14:paraId="0D17B329" w14:textId="5C1074C7" w:rsidR="00AE5529" w:rsidRPr="00AE5529" w:rsidRDefault="00AE5529" w:rsidP="00AE5529">
      <w:pPr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Zgodnie z treścią art. 25 pkt. 11 </w:t>
      </w:r>
      <w:bookmarkStart w:id="21" w:name="_Hlk11686111"/>
      <w:r w:rsidRPr="00AE5529">
        <w:rPr>
          <w:rFonts w:ascii="Times New Roman" w:hAnsi="Times New Roman"/>
          <w:sz w:val="24"/>
          <w:szCs w:val="24"/>
        </w:rPr>
        <w:t>ustawy z dnia 11 lipca 2014 r. o zasadach realizacji programów w zakresie polityki spójności finansowanych w perspektywie finansowej 2014-2020</w:t>
      </w:r>
      <w:r w:rsidR="000E6D28">
        <w:rPr>
          <w:rFonts w:ascii="Times New Roman" w:hAnsi="Times New Roman"/>
          <w:sz w:val="24"/>
          <w:szCs w:val="24"/>
        </w:rPr>
        <w:t xml:space="preserve"> (tzw. </w:t>
      </w:r>
      <w:r w:rsidR="000E6D28" w:rsidRPr="00AE5529">
        <w:rPr>
          <w:rFonts w:ascii="Times New Roman" w:hAnsi="Times New Roman"/>
          <w:sz w:val="24"/>
          <w:szCs w:val="24"/>
        </w:rPr>
        <w:t>ustawy wdrożeniowej</w:t>
      </w:r>
      <w:r w:rsidR="000E6D28">
        <w:rPr>
          <w:rFonts w:ascii="Times New Roman" w:hAnsi="Times New Roman"/>
          <w:sz w:val="24"/>
          <w:szCs w:val="24"/>
        </w:rPr>
        <w:t>)</w:t>
      </w:r>
      <w:r w:rsidRPr="00AE5529">
        <w:rPr>
          <w:rFonts w:ascii="Times New Roman" w:hAnsi="Times New Roman"/>
          <w:sz w:val="24"/>
          <w:szCs w:val="24"/>
        </w:rPr>
        <w:t xml:space="preserve"> </w:t>
      </w:r>
      <w:bookmarkEnd w:id="21"/>
      <w:r w:rsidR="006D505A">
        <w:rPr>
          <w:rFonts w:ascii="Times New Roman" w:hAnsi="Times New Roman"/>
          <w:sz w:val="24"/>
          <w:szCs w:val="24"/>
        </w:rPr>
        <w:t>(</w:t>
      </w:r>
      <w:r w:rsidR="0025635A">
        <w:rPr>
          <w:rStyle w:val="h2"/>
          <w:rFonts w:ascii="Times New Roman" w:hAnsi="Times New Roman"/>
          <w:sz w:val="24"/>
          <w:szCs w:val="24"/>
        </w:rPr>
        <w:t xml:space="preserve">Dz.U. z </w:t>
      </w:r>
      <w:ins w:id="22" w:author="Anna Melerska" w:date="2020-12-07T10:44:00Z">
        <w:r w:rsidR="006119EE">
          <w:rPr>
            <w:rStyle w:val="h2"/>
            <w:rFonts w:ascii="Times New Roman" w:hAnsi="Times New Roman"/>
            <w:sz w:val="24"/>
            <w:szCs w:val="24"/>
          </w:rPr>
          <w:t>…</w:t>
        </w:r>
      </w:ins>
      <w:del w:id="23" w:author="Anna Melerska" w:date="2020-12-07T10:44:00Z">
        <w:r w:rsidR="0025635A" w:rsidDel="006119EE">
          <w:rPr>
            <w:rStyle w:val="h2"/>
            <w:rFonts w:ascii="Times New Roman" w:hAnsi="Times New Roman"/>
            <w:sz w:val="24"/>
            <w:szCs w:val="24"/>
          </w:rPr>
          <w:delText>2020 r.</w:delText>
        </w:r>
      </w:del>
      <w:r w:rsidR="0025635A">
        <w:rPr>
          <w:rStyle w:val="h2"/>
          <w:rFonts w:ascii="Times New Roman" w:hAnsi="Times New Roman"/>
          <w:sz w:val="24"/>
          <w:szCs w:val="24"/>
        </w:rPr>
        <w:t xml:space="preserve"> poz.</w:t>
      </w:r>
      <w:ins w:id="24" w:author="Anna Melerska" w:date="2020-12-07T10:44:00Z">
        <w:r w:rsidR="006119EE">
          <w:rPr>
            <w:rStyle w:val="h2"/>
            <w:rFonts w:ascii="Times New Roman" w:hAnsi="Times New Roman"/>
            <w:sz w:val="24"/>
            <w:szCs w:val="24"/>
          </w:rPr>
          <w:t xml:space="preserve"> …</w:t>
        </w:r>
      </w:ins>
      <w:del w:id="25" w:author="Anna Melerska" w:date="2020-12-07T10:44:00Z">
        <w:r w:rsidR="0025635A" w:rsidDel="006119EE">
          <w:rPr>
            <w:rStyle w:val="h2"/>
            <w:rFonts w:ascii="Times New Roman" w:hAnsi="Times New Roman"/>
            <w:sz w:val="24"/>
            <w:szCs w:val="24"/>
          </w:rPr>
          <w:delText>818</w:delText>
        </w:r>
      </w:del>
      <w:r w:rsidR="006D505A">
        <w:rPr>
          <w:rFonts w:ascii="Times New Roman" w:hAnsi="Times New Roman"/>
          <w:sz w:val="24"/>
          <w:szCs w:val="24"/>
        </w:rPr>
        <w:t>)</w:t>
      </w:r>
      <w:r w:rsidR="006D505A" w:rsidRPr="00AE5529">
        <w:rPr>
          <w:rFonts w:ascii="Times New Roman" w:hAnsi="Times New Roman"/>
          <w:sz w:val="24"/>
          <w:szCs w:val="24"/>
        </w:rPr>
        <w:t xml:space="preserve">. </w:t>
      </w:r>
      <w:r w:rsidRPr="00AE5529">
        <w:rPr>
          <w:rFonts w:ascii="Times New Roman" w:hAnsi="Times New Roman"/>
          <w:sz w:val="24"/>
          <w:szCs w:val="24"/>
        </w:rPr>
        <w:t>do ostatecznej informacji pokontrolnej oraz do pisemnego stanowiska wobec zgłoszonych zastrzeżeń nie przysługuje możliwość wniesienia zastrzeżeń</w:t>
      </w:r>
      <w:r w:rsidR="006D505A">
        <w:rPr>
          <w:rFonts w:ascii="Times New Roman" w:hAnsi="Times New Roman"/>
          <w:sz w:val="24"/>
          <w:szCs w:val="24"/>
        </w:rPr>
        <w:t>.</w:t>
      </w:r>
    </w:p>
    <w:p w14:paraId="6140F4B9" w14:textId="77777777" w:rsidR="00AE5529" w:rsidRPr="00AE5529" w:rsidRDefault="00AE5529" w:rsidP="00AE5529">
      <w:pPr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(w przypadku przekazania drugiej wersji dokumentu);</w:t>
      </w:r>
    </w:p>
    <w:p w14:paraId="13F94C54" w14:textId="77777777" w:rsidR="00AE5529" w:rsidRPr="00AE5529" w:rsidRDefault="00AE5529" w:rsidP="00AE5529">
      <w:pPr>
        <w:pStyle w:val="Akapitzlist"/>
        <w:autoSpaceDE/>
        <w:spacing w:after="200" w:line="276" w:lineRule="auto"/>
        <w:ind w:left="720"/>
        <w:contextualSpacing/>
        <w:jc w:val="both"/>
        <w:rPr>
          <w:b/>
          <w:sz w:val="24"/>
        </w:rPr>
      </w:pPr>
    </w:p>
    <w:p w14:paraId="5DF1F44D" w14:textId="77777777" w:rsidR="00AE5529" w:rsidRPr="00AE5529" w:rsidRDefault="00AE5529" w:rsidP="00AE5529">
      <w:pPr>
        <w:pStyle w:val="Akapitzlist"/>
        <w:numPr>
          <w:ilvl w:val="0"/>
          <w:numId w:val="1"/>
        </w:numPr>
        <w:autoSpaceDE/>
        <w:autoSpaceDN/>
        <w:spacing w:after="200" w:line="276" w:lineRule="auto"/>
        <w:ind w:left="786"/>
        <w:contextualSpacing/>
        <w:jc w:val="both"/>
        <w:rPr>
          <w:b/>
          <w:sz w:val="24"/>
        </w:rPr>
      </w:pPr>
      <w:r w:rsidRPr="00AE5529">
        <w:rPr>
          <w:b/>
          <w:sz w:val="24"/>
        </w:rPr>
        <w:t>Zalecenia pokontrolne</w:t>
      </w:r>
    </w:p>
    <w:p w14:paraId="26361A3F" w14:textId="77777777" w:rsidR="00AE5529" w:rsidRPr="00AE5529" w:rsidRDefault="00AE5529" w:rsidP="00AE5529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E5529">
        <w:rPr>
          <w:rFonts w:ascii="Times New Roman" w:hAnsi="Times New Roman"/>
          <w:i/>
          <w:sz w:val="24"/>
          <w:szCs w:val="24"/>
        </w:rPr>
        <w:t>Należy wskazać zalecenia pokontrolne adekwatne do dokonanej oceny i przyznanej kategorii. Zalecenia pokontrolne zawierają w szczególności rekomendacje zmierzające do usunięcia stwierdzonych uchybień i nieprawidłowości oraz mające na celu uniknięcie podobnych błędów w przyszłości. Zalecenia powinny być sformułowane w sposób przejrzysty i zrozumiały dla jednostki kontrolowanej.</w:t>
      </w:r>
    </w:p>
    <w:p w14:paraId="0499A86D" w14:textId="77777777" w:rsidR="00646207" w:rsidRDefault="00646207" w:rsidP="00AE552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15DF004B" w14:textId="77777777" w:rsidR="00AE5529" w:rsidRPr="00AE5529" w:rsidRDefault="00AE5529" w:rsidP="00AE5529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b/>
          <w:sz w:val="24"/>
          <w:szCs w:val="24"/>
        </w:rPr>
        <w:t>Informacje o skutkach nie wdrożenia Zaleceń pokontrolnych:</w:t>
      </w:r>
      <w:r w:rsidRPr="00AE5529">
        <w:rPr>
          <w:rFonts w:ascii="Times New Roman" w:hAnsi="Times New Roman"/>
          <w:sz w:val="24"/>
          <w:szCs w:val="24"/>
        </w:rPr>
        <w:t xml:space="preserve"> </w:t>
      </w:r>
    </w:p>
    <w:p w14:paraId="271AF48C" w14:textId="77777777" w:rsidR="00AE5529" w:rsidRPr="00AE5529" w:rsidRDefault="00AE5529" w:rsidP="00AE5529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W przypadku niewdrożenia Zaleceń pokontrolnych Wojewódzki Urząd Pracy w Toruniu informuje o możliwości wystąpienia kosztów niekwalifikowalnych/nieprawidłowości, bądź wszczęcia procedury rozwiązania Umowy o dofinansowanie projektu. </w:t>
      </w:r>
    </w:p>
    <w:p w14:paraId="50245448" w14:textId="77777777" w:rsidR="00AE5529" w:rsidRPr="00AE5529" w:rsidRDefault="00AE5529" w:rsidP="00AE5529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CC23B8E" w14:textId="77777777" w:rsidR="00AE5529" w:rsidRPr="00AE5529" w:rsidRDefault="00AE5529" w:rsidP="00AE5529">
      <w:pPr>
        <w:jc w:val="both"/>
        <w:rPr>
          <w:rFonts w:ascii="Times New Roman" w:hAnsi="Times New Roman"/>
          <w:b/>
          <w:sz w:val="24"/>
          <w:szCs w:val="24"/>
        </w:rPr>
      </w:pPr>
      <w:r w:rsidRPr="00AE5529">
        <w:rPr>
          <w:rFonts w:ascii="Times New Roman" w:hAnsi="Times New Roman"/>
          <w:b/>
          <w:sz w:val="24"/>
          <w:szCs w:val="24"/>
        </w:rPr>
        <w:t>Termin i sposób przekazania informacji o wdrożeniu Zaleceń pokontrolnych:</w:t>
      </w:r>
    </w:p>
    <w:p w14:paraId="6273718D" w14:textId="1C84426D" w:rsidR="00AE5529" w:rsidRPr="00AE5529" w:rsidRDefault="008A5E9C" w:rsidP="00AE55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Kierownik jednostki kontrolowanej</w:t>
      </w:r>
      <w:r w:rsidRPr="00AE5529">
        <w:rPr>
          <w:rFonts w:ascii="Times New Roman" w:hAnsi="Times New Roman"/>
          <w:sz w:val="24"/>
          <w:szCs w:val="24"/>
        </w:rPr>
        <w:t xml:space="preserve"> </w:t>
      </w:r>
      <w:r w:rsidR="00AE5529" w:rsidRPr="00AE5529">
        <w:rPr>
          <w:rFonts w:ascii="Times New Roman" w:hAnsi="Times New Roman"/>
          <w:sz w:val="24"/>
          <w:szCs w:val="24"/>
        </w:rPr>
        <w:t>jest zobowiązany w terminie 14 dni kalendarzowych od dnia otrzymania przedmiotowej Informacji pokontrolnej do pisemnego przekazania informacji dotyczących wdrożenia Zaleceń pokontrolnych i dokumentów poświadczających wdrożenie przedmiotowych Zaleceń.</w:t>
      </w:r>
    </w:p>
    <w:p w14:paraId="01D82C8E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5D320080" w14:textId="77777777" w:rsidR="0012134A" w:rsidRPr="008E2DDD" w:rsidRDefault="00AE5529" w:rsidP="0012134A">
      <w:pPr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Podpis Kierownika Zespołu kontrolującego oraz podpisy członków Zespołu kontrolującego: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2134A" w:rsidRPr="008E2DDD" w14:paraId="69C68B47" w14:textId="77777777" w:rsidTr="00934092">
        <w:trPr>
          <w:trHeight w:val="1282"/>
        </w:trPr>
        <w:tc>
          <w:tcPr>
            <w:tcW w:w="9212" w:type="dxa"/>
          </w:tcPr>
          <w:p w14:paraId="624A2231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10E8DAA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5D80C2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216FB0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DA028E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46A0BA4E" w14:textId="77777777" w:rsidR="0012134A" w:rsidRPr="008E2DDD" w:rsidRDefault="00AE5529" w:rsidP="0012134A">
      <w:pPr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>Data i podpis Kierownika jednostki kontrolującej: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8"/>
      </w:tblGrid>
      <w:tr w:rsidR="0012134A" w:rsidRPr="008E2DDD" w14:paraId="2A906F2A" w14:textId="77777777" w:rsidTr="00934092">
        <w:trPr>
          <w:trHeight w:val="2179"/>
        </w:trPr>
        <w:tc>
          <w:tcPr>
            <w:tcW w:w="3398" w:type="dxa"/>
          </w:tcPr>
          <w:p w14:paraId="1F182F6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DE0863E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8AFF52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471BDEF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562F9" w14:textId="77777777" w:rsidR="0012134A" w:rsidRPr="008E2DDD" w:rsidRDefault="0012134A" w:rsidP="0012134A">
      <w:pPr>
        <w:rPr>
          <w:rFonts w:ascii="Times New Roman" w:hAnsi="Times New Roman"/>
          <w:sz w:val="24"/>
          <w:szCs w:val="24"/>
        </w:rPr>
      </w:pPr>
    </w:p>
    <w:p w14:paraId="23B28D3A" w14:textId="18F505C6" w:rsidR="0012134A" w:rsidRPr="008E2DDD" w:rsidRDefault="00AE5529" w:rsidP="0012134A">
      <w:pPr>
        <w:rPr>
          <w:rFonts w:ascii="Times New Roman" w:hAnsi="Times New Roman"/>
          <w:sz w:val="24"/>
          <w:szCs w:val="24"/>
        </w:rPr>
      </w:pPr>
      <w:r w:rsidRPr="00AE5529">
        <w:rPr>
          <w:rFonts w:ascii="Times New Roman" w:hAnsi="Times New Roman"/>
          <w:sz w:val="24"/>
          <w:szCs w:val="24"/>
        </w:rPr>
        <w:t xml:space="preserve">Data i podpis </w:t>
      </w:r>
      <w:r w:rsidR="008A5E9C">
        <w:rPr>
          <w:rFonts w:ascii="Times New Roman" w:hAnsi="Times New Roman"/>
          <w:sz w:val="24"/>
          <w:szCs w:val="24"/>
        </w:rPr>
        <w:t>Kierownika jednostki kontrolowanej</w:t>
      </w:r>
      <w:r w:rsidRPr="00AE5529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3"/>
      </w:tblGrid>
      <w:tr w:rsidR="0012134A" w:rsidRPr="008E2DDD" w14:paraId="3867C8F8" w14:textId="77777777" w:rsidTr="00934092">
        <w:trPr>
          <w:trHeight w:val="2321"/>
        </w:trPr>
        <w:tc>
          <w:tcPr>
            <w:tcW w:w="3333" w:type="dxa"/>
          </w:tcPr>
          <w:p w14:paraId="13E0A857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A6D9EA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02A45A" w14:textId="77777777" w:rsidR="0012134A" w:rsidRPr="008E2DDD" w:rsidRDefault="0012134A" w:rsidP="009340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959562" w14:textId="77777777" w:rsidR="0012134A" w:rsidRPr="008E2DDD" w:rsidRDefault="0012134A" w:rsidP="0012134A">
      <w:pPr>
        <w:contextualSpacing/>
        <w:rPr>
          <w:rFonts w:ascii="Times New Roman" w:hAnsi="Times New Roman"/>
          <w:sz w:val="24"/>
          <w:szCs w:val="24"/>
        </w:rPr>
      </w:pPr>
    </w:p>
    <w:p w14:paraId="0590886D" w14:textId="77777777" w:rsidR="0012134A" w:rsidRDefault="0012134A" w:rsidP="0012134A"/>
    <w:p w14:paraId="14CE7D71" w14:textId="77777777" w:rsidR="0012134A" w:rsidRDefault="0012134A" w:rsidP="0012134A"/>
    <w:bookmarkEnd w:id="0"/>
    <w:bookmarkEnd w:id="1"/>
    <w:bookmarkEnd w:id="2"/>
    <w:bookmarkEnd w:id="3"/>
    <w:bookmarkEnd w:id="4"/>
    <w:p w14:paraId="50AF0DBB" w14:textId="77777777" w:rsidR="007B3F55" w:rsidRDefault="007B3F55">
      <w:pPr>
        <w:pStyle w:val="Akapitzlist"/>
        <w:autoSpaceDE/>
        <w:autoSpaceDN/>
        <w:spacing w:after="200" w:line="276" w:lineRule="auto"/>
        <w:ind w:left="720"/>
        <w:contextualSpacing/>
      </w:pPr>
    </w:p>
    <w:sectPr w:rsidR="007B3F55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5072"/>
    <w:multiLevelType w:val="hybridMultilevel"/>
    <w:tmpl w:val="813C5C28"/>
    <w:lvl w:ilvl="0" w:tplc="A0185830">
      <w:start w:val="6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8EC76D0"/>
    <w:multiLevelType w:val="hybridMultilevel"/>
    <w:tmpl w:val="076E4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42E7BC">
      <w:start w:val="1"/>
      <w:numFmt w:val="upperRoman"/>
      <w:lvlText w:val="%2."/>
      <w:lvlJc w:val="left"/>
      <w:pPr>
        <w:tabs>
          <w:tab w:val="num" w:pos="1457"/>
        </w:tabs>
        <w:ind w:left="1541" w:hanging="264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167BC3"/>
    <w:multiLevelType w:val="hybridMultilevel"/>
    <w:tmpl w:val="50D6B1EC"/>
    <w:lvl w:ilvl="0" w:tplc="CF94115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2CE2613"/>
    <w:multiLevelType w:val="hybridMultilevel"/>
    <w:tmpl w:val="60BA2122"/>
    <w:lvl w:ilvl="0" w:tplc="A350CC98">
      <w:start w:val="9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13566B39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15A33CD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1710796B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CD3767A"/>
    <w:multiLevelType w:val="hybridMultilevel"/>
    <w:tmpl w:val="C5528D0C"/>
    <w:lvl w:ilvl="0" w:tplc="687AA30E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E42088"/>
    <w:multiLevelType w:val="hybridMultilevel"/>
    <w:tmpl w:val="5098483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B0828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 w15:restartNumberingAfterBreak="0">
    <w:nsid w:val="1EDD3652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1" w15:restartNumberingAfterBreak="0">
    <w:nsid w:val="29462C95"/>
    <w:multiLevelType w:val="hybridMultilevel"/>
    <w:tmpl w:val="263AE63C"/>
    <w:lvl w:ilvl="0" w:tplc="A37ECB2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1E27655"/>
    <w:multiLevelType w:val="hybridMultilevel"/>
    <w:tmpl w:val="5C128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42EEE"/>
    <w:multiLevelType w:val="hybridMultilevel"/>
    <w:tmpl w:val="5E6CE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8AC254">
      <w:start w:val="1"/>
      <w:numFmt w:val="upperRoman"/>
      <w:lvlText w:val="%2."/>
      <w:lvlJc w:val="left"/>
      <w:pPr>
        <w:tabs>
          <w:tab w:val="num" w:pos="1260"/>
        </w:tabs>
        <w:ind w:left="1344" w:hanging="26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00628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 w15:restartNumberingAfterBreak="0">
    <w:nsid w:val="41616AE5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A13231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094C64"/>
    <w:multiLevelType w:val="hybridMultilevel"/>
    <w:tmpl w:val="8BC0C23A"/>
    <w:lvl w:ilvl="0" w:tplc="BF8CEDD6">
      <w:start w:val="1"/>
      <w:numFmt w:val="upperRoman"/>
      <w:lvlText w:val="%1."/>
      <w:lvlJc w:val="right"/>
      <w:pPr>
        <w:ind w:left="87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2007"/>
    <w:multiLevelType w:val="hybridMultilevel"/>
    <w:tmpl w:val="49D0FD36"/>
    <w:lvl w:ilvl="0" w:tplc="0415000F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E766A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74691E89"/>
    <w:multiLevelType w:val="hybridMultilevel"/>
    <w:tmpl w:val="7C902CC4"/>
    <w:lvl w:ilvl="0" w:tplc="0EA63FC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4" w15:restartNumberingAfterBreak="0">
    <w:nsid w:val="75150AEF"/>
    <w:multiLevelType w:val="hybridMultilevel"/>
    <w:tmpl w:val="682E445A"/>
    <w:lvl w:ilvl="0" w:tplc="B6CAFB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65268D8"/>
    <w:multiLevelType w:val="hybridMultilevel"/>
    <w:tmpl w:val="018CA986"/>
    <w:lvl w:ilvl="0" w:tplc="F510190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 w15:restartNumberingAfterBreak="0">
    <w:nsid w:val="7B095C1B"/>
    <w:multiLevelType w:val="hybridMultilevel"/>
    <w:tmpl w:val="E034BC64"/>
    <w:lvl w:ilvl="0" w:tplc="DC3A3980">
      <w:start w:val="1"/>
      <w:numFmt w:val="decimal"/>
      <w:lvlText w:val="%1."/>
      <w:lvlJc w:val="left"/>
      <w:pPr>
        <w:ind w:left="873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5"/>
  </w:num>
  <w:num w:numId="10">
    <w:abstractNumId w:val="4"/>
  </w:num>
  <w:num w:numId="11">
    <w:abstractNumId w:val="15"/>
  </w:num>
  <w:num w:numId="12">
    <w:abstractNumId w:val="22"/>
  </w:num>
  <w:num w:numId="13">
    <w:abstractNumId w:val="6"/>
  </w:num>
  <w:num w:numId="14">
    <w:abstractNumId w:val="18"/>
  </w:num>
  <w:num w:numId="15">
    <w:abstractNumId w:val="16"/>
  </w:num>
  <w:num w:numId="16">
    <w:abstractNumId w:val="10"/>
  </w:num>
  <w:num w:numId="17">
    <w:abstractNumId w:val="5"/>
  </w:num>
  <w:num w:numId="18">
    <w:abstractNumId w:val="14"/>
  </w:num>
  <w:num w:numId="19">
    <w:abstractNumId w:val="7"/>
  </w:num>
  <w:num w:numId="20">
    <w:abstractNumId w:val="20"/>
  </w:num>
  <w:num w:numId="21">
    <w:abstractNumId w:val="0"/>
  </w:num>
  <w:num w:numId="22">
    <w:abstractNumId w:val="3"/>
  </w:num>
  <w:num w:numId="23">
    <w:abstractNumId w:val="13"/>
  </w:num>
  <w:num w:numId="24">
    <w:abstractNumId w:val="26"/>
  </w:num>
  <w:num w:numId="25">
    <w:abstractNumId w:val="21"/>
  </w:num>
  <w:num w:numId="26">
    <w:abstractNumId w:val="2"/>
  </w:num>
  <w:num w:numId="27">
    <w:abstractNumId w:val="23"/>
  </w:num>
  <w:num w:numId="28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Melerska">
    <w15:presenceInfo w15:providerId="AD" w15:userId="S-1-5-21-934884954-464968407-2208608132-1383"/>
  </w15:person>
  <w15:person w15:author="Karolina Idryjan">
    <w15:presenceInfo w15:providerId="AD" w15:userId="S-1-5-21-2619306676-2800222060-3362172700-117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710"/>
    <w:rsid w:val="00013710"/>
    <w:rsid w:val="0002153C"/>
    <w:rsid w:val="00037A8A"/>
    <w:rsid w:val="0007148F"/>
    <w:rsid w:val="00092691"/>
    <w:rsid w:val="000B4E37"/>
    <w:rsid w:val="000E6D28"/>
    <w:rsid w:val="000E76A6"/>
    <w:rsid w:val="0012134A"/>
    <w:rsid w:val="00121765"/>
    <w:rsid w:val="001252A8"/>
    <w:rsid w:val="00153A69"/>
    <w:rsid w:val="001A4A01"/>
    <w:rsid w:val="001D0CEF"/>
    <w:rsid w:val="00203D77"/>
    <w:rsid w:val="00210273"/>
    <w:rsid w:val="002177FB"/>
    <w:rsid w:val="00217D35"/>
    <w:rsid w:val="0025635A"/>
    <w:rsid w:val="00260050"/>
    <w:rsid w:val="00277093"/>
    <w:rsid w:val="002E3571"/>
    <w:rsid w:val="002F04A8"/>
    <w:rsid w:val="00327A91"/>
    <w:rsid w:val="003742C0"/>
    <w:rsid w:val="0038556F"/>
    <w:rsid w:val="00412210"/>
    <w:rsid w:val="0047058E"/>
    <w:rsid w:val="004D6DB3"/>
    <w:rsid w:val="004E1FA5"/>
    <w:rsid w:val="00553917"/>
    <w:rsid w:val="00555157"/>
    <w:rsid w:val="00574852"/>
    <w:rsid w:val="00596792"/>
    <w:rsid w:val="005A5F18"/>
    <w:rsid w:val="006119EE"/>
    <w:rsid w:val="0064590B"/>
    <w:rsid w:val="00646207"/>
    <w:rsid w:val="006535C7"/>
    <w:rsid w:val="00675235"/>
    <w:rsid w:val="006A6A16"/>
    <w:rsid w:val="006D35D5"/>
    <w:rsid w:val="006D505A"/>
    <w:rsid w:val="007328D4"/>
    <w:rsid w:val="00742C31"/>
    <w:rsid w:val="00744272"/>
    <w:rsid w:val="0075473D"/>
    <w:rsid w:val="007750CC"/>
    <w:rsid w:val="00782784"/>
    <w:rsid w:val="007A4BF7"/>
    <w:rsid w:val="007B3F55"/>
    <w:rsid w:val="007B4FF4"/>
    <w:rsid w:val="008003BE"/>
    <w:rsid w:val="00841F27"/>
    <w:rsid w:val="00845D2D"/>
    <w:rsid w:val="00857C4D"/>
    <w:rsid w:val="008A1FBA"/>
    <w:rsid w:val="008A4B9C"/>
    <w:rsid w:val="008A5E9C"/>
    <w:rsid w:val="008E2DDD"/>
    <w:rsid w:val="008E7AD3"/>
    <w:rsid w:val="00934092"/>
    <w:rsid w:val="009A4E71"/>
    <w:rsid w:val="009C1F91"/>
    <w:rsid w:val="00A256C9"/>
    <w:rsid w:val="00AE5529"/>
    <w:rsid w:val="00B5454F"/>
    <w:rsid w:val="00B547C8"/>
    <w:rsid w:val="00BA47C4"/>
    <w:rsid w:val="00BD7CDE"/>
    <w:rsid w:val="00BE21A0"/>
    <w:rsid w:val="00C0213E"/>
    <w:rsid w:val="00C16F86"/>
    <w:rsid w:val="00D0362A"/>
    <w:rsid w:val="00D64F1E"/>
    <w:rsid w:val="00D65F4A"/>
    <w:rsid w:val="00D8773F"/>
    <w:rsid w:val="00D91B39"/>
    <w:rsid w:val="00DC21FC"/>
    <w:rsid w:val="00E861A7"/>
    <w:rsid w:val="00EA1D8D"/>
    <w:rsid w:val="00EB1F5A"/>
    <w:rsid w:val="00F67D5B"/>
    <w:rsid w:val="00F73204"/>
    <w:rsid w:val="00FC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380F"/>
  <w15:docId w15:val="{F79974BC-5D7F-4177-926C-8D29E32B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371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013710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h2">
    <w:name w:val="h2"/>
    <w:basedOn w:val="Domylnaczcionkaakapitu"/>
    <w:rsid w:val="00013710"/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12134A"/>
    <w:rPr>
      <w:rFonts w:ascii="Times New Roman" w:eastAsia="Times New Roman" w:hAnsi="Times New Roman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1213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31">
    <w:name w:val="Tekst podstawowy 31"/>
    <w:basedOn w:val="Normalny"/>
    <w:rsid w:val="0012134A"/>
    <w:pPr>
      <w:tabs>
        <w:tab w:val="left" w:pos="567"/>
      </w:tabs>
      <w:suppressAutoHyphens/>
      <w:spacing w:after="120" w:line="240" w:lineRule="auto"/>
      <w:jc w:val="both"/>
    </w:pPr>
    <w:rPr>
      <w:rFonts w:ascii="Times New Roman" w:hAnsi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34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B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B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B9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2BCB3-34B1-4210-AFED-408341DF9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1356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4</cp:revision>
  <dcterms:created xsi:type="dcterms:W3CDTF">2021-03-11T11:29:00Z</dcterms:created>
  <dcterms:modified xsi:type="dcterms:W3CDTF">2021-03-31T16:25:00Z</dcterms:modified>
</cp:coreProperties>
</file>